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</w:t>
      </w:r>
      <w:del w:id="0" w:author="mma" w:date="2017-08-02T17:19:00Z">
        <w:r w:rsidRPr="008E4EAF" w:rsidDel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31 </w:delText>
        </w:r>
      </w:del>
      <w:ins w:id="1" w:author="mma" w:date="2017-08-02T17:19:00Z">
        <w:r w:rsidR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02</w:t>
        </w:r>
        <w:r w:rsidR="00F00FF8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de </w:t>
      </w:r>
      <w:del w:id="2" w:author="mma" w:date="2017-08-02T17:19:00Z">
        <w:r w:rsidRPr="008E4EAF" w:rsidDel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Maio </w:delText>
        </w:r>
      </w:del>
      <w:ins w:id="3" w:author="mma" w:date="2017-08-02T17:19:00Z">
        <w:r w:rsidR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Agosto</w:t>
        </w:r>
        <w:r w:rsidR="00227D4C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- Reunião Conjunta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  <w:bookmarkStart w:id="4" w:name="_GoBack"/>
      <w:bookmarkEnd w:id="4"/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lastRenderedPageBreak/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8E4EAF" w:rsidRPr="005E1332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 w:val="24"/>
          <w:szCs w:val="24"/>
        </w:rPr>
      </w:pPr>
      <w:r w:rsidRPr="005E1332">
        <w:rPr>
          <w:rFonts w:ascii="Times New Roman" w:hAnsi="Times New Roman"/>
          <w:b/>
          <w:sz w:val="24"/>
          <w:szCs w:val="24"/>
        </w:rPr>
        <w:t xml:space="preserve">Verificar a pertinência de inserir nos </w:t>
      </w:r>
      <w:proofErr w:type="spellStart"/>
      <w:r w:rsidRPr="005E1332">
        <w:rPr>
          <w:rFonts w:ascii="Times New Roman" w:hAnsi="Times New Roman"/>
          <w:b/>
          <w:sz w:val="24"/>
          <w:szCs w:val="24"/>
        </w:rPr>
        <w:t>considerandos</w:t>
      </w:r>
      <w:proofErr w:type="spellEnd"/>
      <w:r w:rsidRPr="005E1332">
        <w:rPr>
          <w:rFonts w:ascii="Times New Roman" w:hAnsi="Times New Roman"/>
          <w:b/>
          <w:sz w:val="24"/>
          <w:szCs w:val="24"/>
        </w:rPr>
        <w:t>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Resolução CNRH nº 153/2013 - Estabelece critérios e diretrizes para implantação de Recarga Artificial de Aquíferos no território Brasileiro.</w:t>
      </w:r>
    </w:p>
    <w:p w:rsidR="005E1332" w:rsidRPr="005E1332" w:rsidRDefault="005E1332" w:rsidP="008E4E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99, de 26 de março de 2009, que aprovou o Detalhamento Operativo dos Programas do Plano Nacional de Recursos Hídricos (Programas VIII, X, XI e XII);</w:t>
      </w:r>
    </w:p>
    <w:p w:rsidR="005E1332" w:rsidRPr="005E1332" w:rsidRDefault="005E1332" w:rsidP="00F66F88">
      <w:pPr>
        <w:spacing w:after="12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</w:t>
      </w:r>
      <w:proofErr w:type="spellStart"/>
      <w:r w:rsidRPr="003667CA">
        <w:rPr>
          <w:lang w:eastAsia="pt-BR"/>
        </w:rPr>
        <w:t>hidrogeológico</w:t>
      </w:r>
      <w:proofErr w:type="spellEnd"/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ins w:id="5" w:author="mma" w:date="2017-08-02T11:56:00Z">
        <w:r w:rsidR="00343C6D">
          <w:rPr>
            <w:lang w:eastAsia="pt-BR"/>
          </w:rPr>
          <w:t xml:space="preserve"> </w:t>
        </w:r>
      </w:ins>
      <w:del w:id="6" w:author="mma" w:date="2017-08-02T11:56:00Z">
        <w:r w:rsidRPr="003667CA" w:rsidDel="00343C6D">
          <w:rPr>
            <w:lang w:eastAsia="pt-BR"/>
          </w:rPr>
          <w:delText xml:space="preserve"> </w:delText>
        </w:r>
      </w:del>
      <w:r w:rsidRPr="003667CA">
        <w:rPr>
          <w:lang w:eastAsia="pt-BR"/>
        </w:rPr>
        <w:t>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E35CF6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ins w:id="7" w:author="mma" w:date="2017-08-02T14:13:00Z">
        <w:r>
          <w:lastRenderedPageBreak/>
          <w:t>Vazão</w:t>
        </w:r>
      </w:ins>
      <w:del w:id="8" w:author="mma" w:date="2017-08-02T14:13:00Z">
        <w:r w:rsidR="00F66F88" w:rsidRPr="003667CA" w:rsidDel="00E35CF6">
          <w:delText>Fluxo</w:delText>
        </w:r>
      </w:del>
      <w:r w:rsidR="00F66F88" w:rsidRPr="003667CA">
        <w:t xml:space="preserve"> de base</w:t>
      </w:r>
      <w:r w:rsidR="006D636E">
        <w:t>:</w:t>
      </w:r>
      <w:r w:rsidR="00F66F88"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9" w:author="mma" w:date="2017-08-02T14:01:00Z"/>
        </w:rPr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9D6BCB" w:rsidRDefault="009D6BCB" w:rsidP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ins w:id="10" w:author="mma" w:date="2017-08-02T14:01:00Z"/>
          <w:lang w:eastAsia="pt-BR"/>
        </w:rPr>
        <w:pPrChange w:id="11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9D6BCB" w:rsidRPr="00C7009B" w:rsidRDefault="009D6BCB" w:rsidP="009D6BCB">
      <w:pPr>
        <w:spacing w:after="0" w:line="360" w:lineRule="auto"/>
        <w:ind w:left="426" w:hanging="426"/>
        <w:jc w:val="both"/>
        <w:rPr>
          <w:ins w:id="12" w:author="mma" w:date="2017-08-02T14:01:00Z"/>
          <w:rFonts w:ascii="Times New Roman" w:hAnsi="Times New Roman"/>
          <w:sz w:val="24"/>
          <w:szCs w:val="24"/>
        </w:rPr>
      </w:pPr>
      <w:ins w:id="13" w:author="mma" w:date="2017-08-02T14:01:00Z">
        <w:r w:rsidRPr="00565B91">
          <w:rPr>
            <w:rFonts w:ascii="Times New Roman" w:hAnsi="Times New Roman"/>
            <w:sz w:val="24"/>
            <w:szCs w:val="24"/>
            <w:highlight w:val="yellow"/>
          </w:rPr>
          <w:t>*Atos administrativos: Resolução, Resolução Conjunta, Marco Regulatório</w:t>
        </w:r>
      </w:ins>
    </w:p>
    <w:p w:rsidR="009D6BCB" w:rsidRPr="003667CA" w:rsidRDefault="009D6BCB" w:rsidP="009D6BCB">
      <w:pPr>
        <w:pStyle w:val="PargrafodaLista"/>
        <w:spacing w:after="0" w:line="360" w:lineRule="auto"/>
        <w:ind w:left="0"/>
        <w:contextualSpacing w:val="0"/>
        <w:jc w:val="both"/>
        <w:rPr>
          <w:ins w:id="14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  <w:ins w:id="15" w:author="mma" w:date="2017-08-02T14:01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Colocar nas definições  </w:t>
        </w:r>
      </w:ins>
    </w:p>
    <w:p w:rsidR="009D6BCB" w:rsidRPr="003667CA" w:rsidDel="004F67BB" w:rsidRDefault="009D6BCB" w:rsidP="009D6BCB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del w:id="16" w:author="mma" w:date="2017-08-02T14:01:00Z"/>
        </w:rPr>
        <w:pPrChange w:id="17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>superficiais contemplará avaliações hidrológicas integradas</w:t>
      </w:r>
      <w:ins w:id="18" w:author="mma" w:date="2017-08-02T11:19:00Z">
        <w:r w:rsidR="003B53EF">
          <w:rPr>
            <w:rFonts w:ascii="Times New Roman" w:hAnsi="Times New Roman"/>
            <w:sz w:val="24"/>
            <w:szCs w:val="24"/>
          </w:rPr>
          <w:t xml:space="preserve"> e</w:t>
        </w:r>
      </w:ins>
      <w:del w:id="19" w:author="mma" w:date="2017-08-02T11:19:00Z">
        <w:r w:rsidR="00B071B2" w:rsidRPr="002723BD" w:rsidDel="003B53EF">
          <w:rPr>
            <w:rFonts w:ascii="Times New Roman" w:hAnsi="Times New Roman"/>
            <w:sz w:val="24"/>
            <w:szCs w:val="24"/>
          </w:rPr>
          <w:delText>,</w:delText>
        </w:r>
      </w:del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del w:id="20" w:author="mma" w:date="2017-08-02T10:49:00Z">
        <w:r w:rsidR="00B071B2" w:rsidRPr="002723BD" w:rsidDel="007E5A78">
          <w:rPr>
            <w:rFonts w:ascii="Times New Roman" w:hAnsi="Times New Roman"/>
            <w:color w:val="FF0000"/>
            <w:sz w:val="24"/>
            <w:szCs w:val="24"/>
          </w:rPr>
          <w:delText xml:space="preserve"> </w:delText>
        </w:r>
      </w:del>
      <w:r w:rsidR="00B071B2" w:rsidRPr="002723BD">
        <w:rPr>
          <w:rFonts w:ascii="Times New Roman" w:hAnsi="Times New Roman"/>
          <w:sz w:val="24"/>
          <w:szCs w:val="24"/>
        </w:rPr>
        <w:t>deve</w:t>
      </w:r>
      <w:del w:id="21" w:author="mma" w:date="2017-08-02T11:19:00Z">
        <w:r w:rsidR="00B071B2" w:rsidRPr="002723BD" w:rsidDel="00792F01">
          <w:rPr>
            <w:rFonts w:ascii="Times New Roman" w:hAnsi="Times New Roman"/>
            <w:sz w:val="24"/>
            <w:szCs w:val="24"/>
          </w:rPr>
          <w:delText>ndo</w:delText>
        </w:r>
      </w:del>
      <w:ins w:id="22" w:author="mma" w:date="2017-08-02T11:19:00Z">
        <w:r w:rsidR="00792F01">
          <w:rPr>
            <w:rFonts w:ascii="Times New Roman" w:hAnsi="Times New Roman"/>
            <w:sz w:val="24"/>
            <w:szCs w:val="24"/>
          </w:rPr>
          <w:t>rá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del w:id="23" w:author="mma" w:date="2017-08-02T11:17:00Z">
        <w:r w:rsidR="00B071B2" w:rsidRPr="002723BD" w:rsidDel="00B22044">
          <w:rPr>
            <w:rFonts w:ascii="Times New Roman" w:hAnsi="Times New Roman"/>
            <w:sz w:val="24"/>
            <w:szCs w:val="24"/>
          </w:rPr>
          <w:delText xml:space="preserve">ser </w:delText>
        </w:r>
        <w:r w:rsidR="00B071B2" w:rsidRPr="00C5388E" w:rsidDel="00B22044">
          <w:rPr>
            <w:rFonts w:ascii="Times New Roman" w:hAnsi="Times New Roman"/>
            <w:sz w:val="24"/>
            <w:szCs w:val="24"/>
            <w:highlight w:val="yellow"/>
            <w:rPrChange w:id="24" w:author="mma" w:date="2017-08-02T11:05:00Z">
              <w:rPr>
                <w:rFonts w:ascii="Times New Roman" w:hAnsi="Times New Roman"/>
                <w:sz w:val="24"/>
                <w:szCs w:val="24"/>
              </w:rPr>
            </w:rPrChange>
          </w:rPr>
          <w:delText>observados</w:delText>
        </w:r>
      </w:del>
      <w:ins w:id="25" w:author="mma" w:date="2017-08-02T11:17:00Z">
        <w:r w:rsidR="00B22044">
          <w:rPr>
            <w:rFonts w:ascii="Times New Roman" w:hAnsi="Times New Roman"/>
            <w:sz w:val="24"/>
            <w:szCs w:val="24"/>
          </w:rPr>
          <w:t>observar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, </w:t>
      </w:r>
      <w:del w:id="26" w:author="mma" w:date="2017-08-02T11:17:00Z">
        <w:r w:rsidR="00B071B2" w:rsidRPr="002723BD" w:rsidDel="00B22044">
          <w:rPr>
            <w:rFonts w:ascii="Times New Roman" w:hAnsi="Times New Roman"/>
            <w:sz w:val="24"/>
            <w:szCs w:val="24"/>
          </w:rPr>
          <w:delText>entre outros</w:delText>
        </w:r>
      </w:del>
      <w:ins w:id="27" w:author="mma" w:date="2017-08-02T11:10:00Z">
        <w:r w:rsidR="00C5388E">
          <w:rPr>
            <w:rFonts w:ascii="Times New Roman" w:hAnsi="Times New Roman"/>
            <w:sz w:val="24"/>
            <w:szCs w:val="24"/>
          </w:rPr>
          <w:t>no mínimo</w:t>
        </w:r>
      </w:ins>
      <w:r w:rsidR="00B071B2" w:rsidRPr="002723BD">
        <w:rPr>
          <w:rFonts w:ascii="Times New Roman" w:hAnsi="Times New Roman"/>
          <w:sz w:val="24"/>
          <w:szCs w:val="24"/>
        </w:rPr>
        <w:t>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770F2A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 xml:space="preserve">-    </w:t>
      </w:r>
      <w:r w:rsidR="00B071B2" w:rsidRPr="00770F2A">
        <w:t>Estimativa da contribuição da vazão de base ao escoamento superficial;</w:t>
      </w:r>
    </w:p>
    <w:p w:rsidR="00B071B2" w:rsidRPr="004902C5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770F2A">
        <w:t>III</w:t>
      </w:r>
      <w:r w:rsidR="00B071B2" w:rsidRPr="00770F2A">
        <w:t xml:space="preserve">-    Estimativa da </w:t>
      </w:r>
      <w:r w:rsidR="00B071B2" w:rsidRPr="00770F2A">
        <w:rPr>
          <w:rPrChange w:id="28" w:author="mma" w:date="2017-08-02T11:18:00Z">
            <w:rPr>
              <w:highlight w:val="yellow"/>
            </w:rPr>
          </w:rPrChange>
        </w:rPr>
        <w:t xml:space="preserve">recarga e as reservas </w:t>
      </w:r>
      <w:proofErr w:type="spellStart"/>
      <w:r w:rsidR="00B071B2" w:rsidRPr="00770F2A">
        <w:rPr>
          <w:rPrChange w:id="29" w:author="mma" w:date="2017-08-02T11:18:00Z">
            <w:rPr>
              <w:highlight w:val="yellow"/>
            </w:rPr>
          </w:rPrChange>
        </w:rPr>
        <w:t>explotáveis</w:t>
      </w:r>
      <w:proofErr w:type="spellEnd"/>
      <w:r w:rsidR="00B071B2" w:rsidRPr="00770F2A">
        <w:rPr>
          <w:rPrChange w:id="30" w:author="mma" w:date="2017-08-02T11:18:00Z">
            <w:rPr>
              <w:highlight w:val="yellow"/>
            </w:rPr>
          </w:rPrChange>
        </w:rPr>
        <w:t xml:space="preserve"> e renováveis</w:t>
      </w:r>
      <w:r w:rsidR="00300BBF" w:rsidRPr="00770F2A">
        <w:t>,</w:t>
      </w:r>
      <w:r w:rsidR="004E6114" w:rsidRPr="00770F2A">
        <w:rPr>
          <w:iCs/>
          <w:color w:val="FF0000"/>
        </w:rPr>
        <w:t xml:space="preserve"> </w:t>
      </w:r>
      <w:r w:rsidR="00F7391E" w:rsidRPr="00770F2A">
        <w:rPr>
          <w:iCs/>
          <w:color w:val="FF0000"/>
        </w:rPr>
        <w:t>considerados os efeitos do</w:t>
      </w:r>
      <w:r w:rsidR="004E6114" w:rsidRPr="004902C5">
        <w:rPr>
          <w:iCs/>
          <w:color w:val="FF0000"/>
        </w:rPr>
        <w:t xml:space="preserve"> uso e ocupação do solo</w:t>
      </w:r>
      <w:r w:rsidR="00F7391E" w:rsidRPr="004902C5">
        <w:rPr>
          <w:iCs/>
          <w:color w:val="FF0000"/>
        </w:rPr>
        <w:t>;</w:t>
      </w:r>
    </w:p>
    <w:p w:rsidR="00B071B2" w:rsidRPr="00770F2A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1" w:author="mma" w:date="2017-08-02T11:05:00Z"/>
        </w:rPr>
      </w:pPr>
      <w:r w:rsidRPr="004902C5">
        <w:t>I</w:t>
      </w:r>
      <w:r w:rsidR="003F3070" w:rsidRPr="004902C5">
        <w:t>V</w:t>
      </w:r>
      <w:r w:rsidR="00B071B2" w:rsidRPr="004902C5">
        <w:t xml:space="preserve">-    Estimativa </w:t>
      </w:r>
      <w:r w:rsidR="00B071B2" w:rsidRPr="004902C5">
        <w:rPr>
          <w:color w:val="FF0000"/>
          <w:u w:val="single"/>
        </w:rPr>
        <w:t xml:space="preserve">da disponibilidade hídrica integrada </w:t>
      </w:r>
      <w:r w:rsidR="00775AAA" w:rsidRPr="004902C5">
        <w:rPr>
          <w:color w:val="FF0000"/>
          <w:u w:val="single"/>
        </w:rPr>
        <w:t xml:space="preserve">subterrânea e </w:t>
      </w:r>
      <w:r w:rsidR="00B071B2" w:rsidRPr="004902C5">
        <w:rPr>
          <w:color w:val="FF0000"/>
          <w:u w:val="single"/>
        </w:rPr>
        <w:t xml:space="preserve">superficial </w:t>
      </w:r>
      <w:r w:rsidR="00B071B2" w:rsidRPr="004902C5">
        <w:t xml:space="preserve">para </w:t>
      </w:r>
      <w:r w:rsidR="007154B7" w:rsidRPr="004902C5">
        <w:t>os diversos usos</w:t>
      </w:r>
      <w:r w:rsidR="00B071B2" w:rsidRPr="004902C5">
        <w:t xml:space="preserve">, considerando os </w:t>
      </w:r>
      <w:r w:rsidR="00775AAA" w:rsidRPr="004902C5">
        <w:t>incisos</w:t>
      </w:r>
      <w:r w:rsidR="00B071B2" w:rsidRPr="004902C5">
        <w:t xml:space="preserve"> anteriores</w:t>
      </w:r>
      <w:ins w:id="32" w:author="mma" w:date="2017-08-02T11:18:00Z">
        <w:r w:rsidR="00770F2A">
          <w:t xml:space="preserve"> e</w:t>
        </w:r>
      </w:ins>
      <w:del w:id="33" w:author="mma" w:date="2017-08-02T11:18:00Z">
        <w:r w:rsidR="00B071B2" w:rsidRPr="00770F2A" w:rsidDel="00770F2A">
          <w:delText>;</w:delText>
        </w:r>
      </w:del>
    </w:p>
    <w:p w:rsidR="00C5388E" w:rsidRDefault="00C5388E" w:rsidP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34" w:author="mma" w:date="2017-08-02T11:15:00Z"/>
        </w:rPr>
        <w:pPrChange w:id="35" w:author="mma" w:date="2017-08-02T11:05:00Z">
          <w:pPr>
            <w:pStyle w:val="gmail-msolistparagraph"/>
          </w:pPr>
        </w:pPrChange>
      </w:pPr>
      <w:ins w:id="36" w:author="mma" w:date="2017-08-02T11:05:00Z">
        <w:r w:rsidRPr="00770F2A">
          <w:lastRenderedPageBreak/>
          <w:t>V - A</w:t>
        </w:r>
      </w:ins>
      <w:ins w:id="37" w:author="mma" w:date="2017-08-02T11:13:00Z">
        <w:r w:rsidRPr="00770F2A">
          <w:t>s</w:t>
        </w:r>
      </w:ins>
      <w:ins w:id="38" w:author="mma" w:date="2017-08-02T11:05:00Z">
        <w:r w:rsidRPr="00792F01">
          <w:t xml:space="preserve"> rede</w:t>
        </w:r>
      </w:ins>
      <w:ins w:id="39" w:author="mma" w:date="2017-08-02T11:13:00Z">
        <w:r w:rsidRPr="00792F01">
          <w:t>s</w:t>
        </w:r>
      </w:ins>
      <w:ins w:id="40" w:author="mma" w:date="2017-08-02T11:05:00Z">
        <w:r w:rsidRPr="00792F01">
          <w:t xml:space="preserve"> de monitoramento </w:t>
        </w:r>
        <w:proofErr w:type="spellStart"/>
        <w:r w:rsidRPr="00792F01">
          <w:t>hidrometereorologica</w:t>
        </w:r>
        <w:proofErr w:type="spellEnd"/>
        <w:r w:rsidRPr="00792F01">
          <w:t xml:space="preserve"> e </w:t>
        </w:r>
        <w:proofErr w:type="spellStart"/>
        <w:r w:rsidRPr="00792F01">
          <w:t>hidrogeológica</w:t>
        </w:r>
        <w:proofErr w:type="spellEnd"/>
        <w:r w:rsidRPr="00792F01">
          <w:t xml:space="preserve"> necessária</w:t>
        </w:r>
      </w:ins>
      <w:ins w:id="41" w:author="mma" w:date="2017-08-02T11:14:00Z">
        <w:r w:rsidR="00707861" w:rsidRPr="00792F01">
          <w:t>s</w:t>
        </w:r>
      </w:ins>
      <w:ins w:id="42" w:author="mma" w:date="2017-08-02T11:05:00Z">
        <w:r w:rsidRPr="00792F01">
          <w:t>.</w:t>
        </w:r>
      </w:ins>
      <w:ins w:id="43" w:author="mma" w:date="2017-08-02T11:11:00Z">
        <w:r>
          <w:t xml:space="preserve">  </w:t>
        </w:r>
      </w:ins>
      <w:ins w:id="44" w:author="mma" w:date="2017-08-02T11:18:00Z">
        <w:r w:rsidR="00770F2A">
          <w:t xml:space="preserve">   </w:t>
        </w:r>
        <w:r w:rsidR="00792F01">
          <w:t xml:space="preserve">  Votado o artigo e inciso na reunião, com a redação atual</w:t>
        </w:r>
      </w:ins>
    </w:p>
    <w:p w:rsidR="00707861" w:rsidRPr="00C5388E" w:rsidRDefault="00707861" w:rsidP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45" w:author="mma" w:date="2017-08-02T11:05:00Z"/>
        </w:rPr>
        <w:pPrChange w:id="46" w:author="mma" w:date="2017-08-02T11:05:00Z">
          <w:pPr>
            <w:pStyle w:val="gmail-msolistparagraph"/>
          </w:pPr>
        </w:pPrChange>
      </w:pPr>
    </w:p>
    <w:p w:rsidR="00A94C8E" w:rsidDel="00784CFD" w:rsidRDefault="00A94C8E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7" w:author="mma" w:date="2017-08-02T11:23:00Z"/>
        </w:rPr>
      </w:pPr>
    </w:p>
    <w:p w:rsidR="008E4EAF" w:rsidDel="00784CFD" w:rsidRDefault="008E4EA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8" w:author="mma" w:date="2017-08-02T11:23:00Z"/>
          <w:color w:val="7030A0"/>
          <w:sz w:val="28"/>
          <w:szCs w:val="28"/>
        </w:rPr>
      </w:pPr>
    </w:p>
    <w:p w:rsidR="00816642" w:rsidDel="00784CFD" w:rsidRDefault="00816642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49" w:author="mma" w:date="2017-08-02T11:23:00Z"/>
          <w:color w:val="7030A0"/>
          <w:sz w:val="28"/>
          <w:szCs w:val="28"/>
        </w:rPr>
      </w:pPr>
    </w:p>
    <w:p w:rsidR="00505A35" w:rsidRPr="00A65F09" w:rsidDel="00784CFD" w:rsidRDefault="00505A35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del w:id="50" w:author="mma" w:date="2017-08-02T11:23:00Z"/>
          <w:color w:val="7030A0"/>
          <w:sz w:val="28"/>
          <w:szCs w:val="28"/>
        </w:rPr>
      </w:pPr>
      <w:del w:id="51" w:author="mma" w:date="2017-08-02T11:23:00Z">
        <w:r w:rsidRPr="00A65F09" w:rsidDel="00784CFD">
          <w:rPr>
            <w:color w:val="7030A0"/>
            <w:sz w:val="28"/>
            <w:szCs w:val="28"/>
          </w:rPr>
          <w:delText xml:space="preserve">Para próxima reunião - </w:delText>
        </w:r>
        <w:r w:rsidR="00A65F09" w:rsidRPr="00A65F09" w:rsidDel="00784CFD">
          <w:rPr>
            <w:color w:val="7030A0"/>
            <w:sz w:val="28"/>
            <w:szCs w:val="28"/>
          </w:rPr>
          <w:delText xml:space="preserve">Em </w:delText>
        </w:r>
        <w:r w:rsidR="004B39B8" w:rsidRPr="00A65F09" w:rsidDel="00784CFD">
          <w:rPr>
            <w:color w:val="7030A0"/>
            <w:sz w:val="28"/>
            <w:szCs w:val="28"/>
          </w:rPr>
          <w:delText>2 agosto</w:delText>
        </w:r>
      </w:del>
    </w:p>
    <w:p w:rsidR="00505A35" w:rsidDel="00784CFD" w:rsidRDefault="00505A35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del w:id="52" w:author="mma" w:date="2017-08-02T11:23:00Z"/>
        </w:rPr>
      </w:pPr>
      <w:del w:id="53" w:author="mma" w:date="2017-08-02T11:23:00Z">
        <w:r w:rsidRPr="004B39B8" w:rsidDel="00784CFD">
          <w:rPr>
            <w:highlight w:val="green"/>
          </w:rPr>
          <w:delText>Colocar em outro artigo ou parágrafo separado</w:delText>
        </w:r>
      </w:del>
    </w:p>
    <w:p w:rsidR="00A94C8E" w:rsidRPr="00565B91" w:rsidDel="00784CFD" w:rsidRDefault="00191851" w:rsidP="00565B91">
      <w:pPr>
        <w:pStyle w:val="gmail-mso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 w:line="360" w:lineRule="auto"/>
        <w:ind w:left="426"/>
        <w:jc w:val="both"/>
        <w:rPr>
          <w:del w:id="54" w:author="mma" w:date="2017-08-02T11:23:00Z"/>
          <w:color w:val="FF0000"/>
        </w:rPr>
      </w:pPr>
      <w:del w:id="55" w:author="mma" w:date="2017-08-02T11:23:00Z">
        <w:r w:rsidDel="00784CFD">
          <w:rPr>
            <w:iCs/>
          </w:rPr>
          <w:delText>V</w:delText>
        </w:r>
        <w:r w:rsidR="00B071B2" w:rsidRPr="00565B91" w:rsidDel="00784CFD">
          <w:rPr>
            <w:iCs/>
            <w:strike/>
          </w:rPr>
          <w:delText>-</w:delText>
        </w:r>
        <w:r w:rsidR="00B071B2" w:rsidRPr="002723BD" w:rsidDel="00784CFD">
          <w:delText>       </w:delText>
        </w:r>
        <w:r w:rsidR="00CC6C17" w:rsidDel="00784CFD">
          <w:delText>A</w:delText>
        </w:r>
        <w:r w:rsidR="00B071B2" w:rsidRPr="002723BD" w:rsidDel="00784CFD">
          <w:rPr>
            <w:iCs/>
          </w:rPr>
          <w:delText xml:space="preserve"> </w:delText>
        </w:r>
        <w:r w:rsidR="00CC6C17" w:rsidDel="00784CFD">
          <w:rPr>
            <w:iCs/>
          </w:rPr>
          <w:delText>r</w:delText>
        </w:r>
        <w:r w:rsidR="00B071B2" w:rsidRPr="002723BD" w:rsidDel="00784CFD">
          <w:rPr>
            <w:iCs/>
          </w:rPr>
          <w:delText>ede de monitoramento</w:delText>
        </w:r>
        <w:r w:rsidR="00DA3614" w:rsidDel="00784CFD">
          <w:rPr>
            <w:iCs/>
          </w:rPr>
          <w:delText xml:space="preserve"> hidrometereorologica e hidrogeológica </w:delText>
        </w:r>
        <w:r w:rsidR="00B071B2" w:rsidRPr="002723BD" w:rsidDel="00784CFD">
          <w:rPr>
            <w:iCs/>
          </w:rPr>
          <w:delText xml:space="preserve"> </w:delText>
        </w:r>
        <w:r w:rsidR="00B071B2" w:rsidRPr="00565B91" w:rsidDel="00784CFD">
          <w:rPr>
            <w:iCs/>
            <w:strike/>
          </w:rPr>
          <w:delText>superficial e subterrânea</w:delText>
        </w:r>
        <w:r w:rsidR="00B071B2" w:rsidRPr="002723BD" w:rsidDel="00784CFD">
          <w:rPr>
            <w:iCs/>
          </w:rPr>
          <w:delText xml:space="preserve"> </w:delText>
        </w:r>
        <w:r w:rsidR="00505A35" w:rsidDel="00784CFD">
          <w:rPr>
            <w:iCs/>
          </w:rPr>
          <w:delText xml:space="preserve">e indicar a adequação </w:delText>
        </w:r>
      </w:del>
      <w:del w:id="56" w:author="mma" w:date="2017-08-02T10:07:00Z">
        <w:r w:rsidR="00505A35" w:rsidDel="000876EA">
          <w:rPr>
            <w:iCs/>
          </w:rPr>
          <w:delText xml:space="preserve">para a </w:delText>
        </w:r>
      </w:del>
      <w:del w:id="57" w:author="mma" w:date="2017-08-02T11:23:00Z">
        <w:r w:rsidR="00B071B2" w:rsidRPr="002723BD" w:rsidDel="00784CFD">
          <w:rPr>
            <w:iCs/>
          </w:rPr>
          <w:delText>necessária para gestão integrada.</w:delText>
        </w:r>
        <w:r w:rsidR="004E6114" w:rsidDel="00784CFD">
          <w:rPr>
            <w:iCs/>
          </w:rPr>
          <w:delText xml:space="preserve"> </w:delText>
        </w:r>
      </w:del>
    </w:p>
    <w:p w:rsidR="00002528" w:rsidRDefault="00592293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58" w:author="mma" w:date="2017-08-02T14:02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E17A5E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Pr="008D082E">
        <w:rPr>
          <w:rFonts w:ascii="Times New Roman" w:hAnsi="Times New Roman"/>
          <w:sz w:val="24"/>
          <w:szCs w:val="24"/>
          <w:rPrChange w:id="59" w:author="mma" w:date="2017-08-02T11:36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adequada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 w:rsidRPr="00CE7CA2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valiação das contribuições </w:t>
      </w:r>
      <w:r w:rsidR="00002528" w:rsidRPr="003667CA">
        <w:rPr>
          <w:rFonts w:ascii="Times New Roman" w:eastAsia="Times New Roman" w:hAnsi="Times New Roman"/>
          <w:sz w:val="24"/>
          <w:szCs w:val="24"/>
          <w:lang w:eastAsia="pt-BR"/>
        </w:rPr>
        <w:t>subterrâneas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4F67BB" w:rsidRDefault="004F67BB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60" w:author="mma" w:date="2017-08-02T13:52:00Z"/>
          <w:rFonts w:ascii="Times New Roman" w:eastAsia="Times New Roman" w:hAnsi="Times New Roman"/>
          <w:sz w:val="24"/>
          <w:szCs w:val="24"/>
          <w:lang w:eastAsia="pt-BR"/>
        </w:rPr>
      </w:pPr>
    </w:p>
    <w:p w:rsidR="00F67D34" w:rsidDel="00F67D34" w:rsidRDefault="00F67D34" w:rsidP="00002528">
      <w:pPr>
        <w:pStyle w:val="PargrafodaLista"/>
        <w:spacing w:after="0" w:line="360" w:lineRule="auto"/>
        <w:ind w:left="0"/>
        <w:contextualSpacing w:val="0"/>
        <w:jc w:val="both"/>
        <w:rPr>
          <w:del w:id="61" w:author="mma" w:date="2017-08-02T13:53:00Z"/>
          <w:rFonts w:ascii="Times New Roman" w:eastAsia="Times New Roman" w:hAnsi="Times New Roman"/>
          <w:sz w:val="24"/>
          <w:szCs w:val="24"/>
          <w:lang w:eastAsia="pt-BR"/>
        </w:rPr>
      </w:pPr>
    </w:p>
    <w:p w:rsidR="008D082E" w:rsidDel="009D6BCB" w:rsidRDefault="008D082E" w:rsidP="00B071B2">
      <w:pPr>
        <w:spacing w:after="240" w:line="360" w:lineRule="auto"/>
        <w:jc w:val="both"/>
        <w:rPr>
          <w:del w:id="62" w:author="mma" w:date="2017-08-02T14:00:00Z"/>
          <w:rFonts w:ascii="Times New Roman" w:hAnsi="Times New Roman"/>
          <w:sz w:val="24"/>
          <w:szCs w:val="24"/>
        </w:rPr>
      </w:pPr>
    </w:p>
    <w:p w:rsidR="001954A4" w:rsidRDefault="00B071B2" w:rsidP="00CA5F82">
      <w:pPr>
        <w:spacing w:after="240" w:line="360" w:lineRule="auto"/>
        <w:jc w:val="both"/>
        <w:rPr>
          <w:ins w:id="63" w:author="mma" w:date="2017-08-02T14:42:00Z"/>
          <w:rFonts w:ascii="Times New Roman" w:hAnsi="Times New Roman"/>
          <w:sz w:val="24"/>
          <w:szCs w:val="24"/>
        </w:rPr>
      </w:pPr>
      <w:del w:id="64" w:author="mma" w:date="2017-08-02T14:02:00Z">
        <w:r w:rsidRPr="00C7009B" w:rsidDel="004F67BB">
          <w:rPr>
            <w:rFonts w:ascii="Times New Roman" w:hAnsi="Times New Roman"/>
            <w:sz w:val="24"/>
            <w:szCs w:val="24"/>
          </w:rPr>
          <w:delText xml:space="preserve">Art. ° Para a gestão integrada de recursos hídricos as autoridades outorgantes elaborarão </w:delText>
        </w:r>
        <w:r w:rsidRPr="00F67D34" w:rsidDel="004F67BB">
          <w:rPr>
            <w:rFonts w:ascii="Times New Roman" w:hAnsi="Times New Roman"/>
            <w:sz w:val="24"/>
            <w:szCs w:val="24"/>
            <w:highlight w:val="yellow"/>
            <w:rPrChange w:id="65" w:author="mma" w:date="2017-08-02T13:55:00Z">
              <w:rPr>
                <w:rFonts w:ascii="Times New Roman" w:hAnsi="Times New Roman"/>
                <w:sz w:val="24"/>
                <w:szCs w:val="24"/>
              </w:rPr>
            </w:rPrChange>
          </w:rPr>
          <w:delText>Atos Regulatórios</w:delText>
        </w:r>
        <w:r w:rsidRPr="00C7009B" w:rsidDel="004F67BB">
          <w:rPr>
            <w:rFonts w:ascii="Times New Roman" w:hAnsi="Times New Roman"/>
            <w:sz w:val="24"/>
            <w:szCs w:val="24"/>
          </w:rPr>
          <w:delText xml:space="preserve"> com foco na alocação de águas superficiais e subterrâneas, observando-se seguintes situações:</w:delText>
        </w:r>
      </w:del>
      <w:ins w:id="66" w:author="mma" w:date="2017-08-02T14:25:00Z">
        <w:r w:rsidR="00740FF4" w:rsidRPr="00CA5F82">
          <w:rPr>
            <w:rFonts w:ascii="Times New Roman" w:hAnsi="Times New Roman"/>
            <w:sz w:val="24"/>
            <w:szCs w:val="24"/>
          </w:rPr>
          <w:t xml:space="preserve">Art. 6° </w:t>
        </w:r>
        <w:r w:rsidR="00740FF4">
          <w:rPr>
            <w:rFonts w:ascii="Times New Roman" w:hAnsi="Times New Roman"/>
            <w:sz w:val="24"/>
            <w:szCs w:val="24"/>
          </w:rPr>
          <w:t>Para a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gestão integrada de recursos hídricos superficiais e subterrâne</w:t>
        </w:r>
        <w:r w:rsidR="00740FF4">
          <w:rPr>
            <w:rFonts w:ascii="Times New Roman" w:hAnsi="Times New Roman"/>
            <w:sz w:val="24"/>
            <w:szCs w:val="24"/>
          </w:rPr>
          <w:t>o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s, </w:t>
        </w:r>
        <w:r w:rsidR="00740FF4">
          <w:rPr>
            <w:rFonts w:ascii="Times New Roman" w:hAnsi="Times New Roman"/>
            <w:sz w:val="24"/>
            <w:szCs w:val="24"/>
          </w:rPr>
          <w:t>a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s </w:t>
        </w:r>
        <w:r w:rsidR="00740FF4" w:rsidRPr="00920A9F">
          <w:rPr>
            <w:rFonts w:ascii="Times New Roman" w:hAnsi="Times New Roman"/>
            <w:color w:val="ED7D31" w:themeColor="accent2"/>
            <w:sz w:val="24"/>
            <w:szCs w:val="24"/>
            <w:rPrChange w:id="67" w:author="mma" w:date="2017-08-02T14:34:00Z">
              <w:rPr>
                <w:rFonts w:ascii="Times New Roman" w:hAnsi="Times New Roman"/>
                <w:sz w:val="24"/>
                <w:szCs w:val="24"/>
              </w:rPr>
            </w:rPrChange>
          </w:rPr>
          <w:t>autoridades outorgantes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elaborarão </w:t>
        </w:r>
        <w:r w:rsidR="00740FF4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</w:t>
        </w:r>
        <w:r w:rsidR="00740FF4" w:rsidRPr="00CA5989">
          <w:rPr>
            <w:rFonts w:ascii="Times New Roman" w:hAnsi="Times New Roman"/>
            <w:sz w:val="24"/>
            <w:szCs w:val="24"/>
            <w:highlight w:val="yellow"/>
          </w:rPr>
          <w:t>(</w:t>
        </w:r>
        <w:r w:rsidR="00740FF4" w:rsidRPr="00430023">
          <w:rPr>
            <w:rFonts w:ascii="Times New Roman" w:hAnsi="Times New Roman"/>
            <w:b/>
            <w:sz w:val="24"/>
            <w:szCs w:val="24"/>
            <w:highlight w:val="yellow"/>
            <w:rPrChange w:id="68" w:author="mma" w:date="2017-08-02T14:50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VAI FICAR ESTÁ DEFINIÇÃO PROVISÓRIA E SERÁ ENVIADA CONSULTA A CTIL)</w:t>
        </w:r>
        <w:r w:rsidR="00430023" w:rsidRPr="00430023">
          <w:rPr>
            <w:rFonts w:ascii="Times New Roman" w:hAnsi="Times New Roman"/>
            <w:b/>
            <w:sz w:val="24"/>
            <w:szCs w:val="24"/>
            <w:rPrChange w:id="69" w:author="mma" w:date="2017-08-02T14:50:00Z">
              <w:rPr>
                <w:rFonts w:ascii="Times New Roman" w:hAnsi="Times New Roman"/>
                <w:sz w:val="24"/>
                <w:szCs w:val="24"/>
              </w:rPr>
            </w:rPrChange>
          </w:rPr>
          <w:t>,</w:t>
        </w:r>
        <w:r w:rsidR="00430023">
          <w:rPr>
            <w:rFonts w:ascii="Times New Roman" w:hAnsi="Times New Roman"/>
            <w:sz w:val="24"/>
            <w:szCs w:val="24"/>
          </w:rPr>
          <w:t xml:space="preserve"> observadas</w:t>
        </w:r>
        <w:r w:rsidR="00740FF4" w:rsidRPr="00CA5F82">
          <w:rPr>
            <w:rFonts w:ascii="Times New Roman" w:hAnsi="Times New Roman"/>
            <w:sz w:val="24"/>
            <w:szCs w:val="24"/>
          </w:rPr>
          <w:t xml:space="preserve"> as seguintes situações:</w:t>
        </w:r>
      </w:ins>
    </w:p>
    <w:p w:rsidR="00CA5F82" w:rsidRPr="003B79FE" w:rsidDel="00343C6D" w:rsidRDefault="00430023" w:rsidP="00B071B2">
      <w:pPr>
        <w:spacing w:after="240" w:line="360" w:lineRule="auto"/>
        <w:jc w:val="both"/>
        <w:rPr>
          <w:del w:id="70" w:author="mma" w:date="2017-08-02T11:57:00Z"/>
          <w:rFonts w:ascii="Times New Roman" w:hAnsi="Times New Roman"/>
          <w:strike/>
          <w:sz w:val="24"/>
          <w:szCs w:val="24"/>
          <w:rPrChange w:id="71" w:author="mma" w:date="2017-08-02T15:24:00Z">
            <w:rPr>
              <w:del w:id="72" w:author="mma" w:date="2017-08-02T11:57:00Z"/>
              <w:rFonts w:ascii="Times New Roman" w:hAnsi="Times New Roman"/>
              <w:sz w:val="24"/>
              <w:szCs w:val="24"/>
            </w:rPr>
          </w:rPrChange>
        </w:rPr>
      </w:pPr>
      <w:ins w:id="73" w:author="mma" w:date="2017-08-02T14:52:00Z">
        <w:r w:rsidRPr="003B79FE">
          <w:rPr>
            <w:rFonts w:ascii="Times New Roman" w:hAnsi="Times New Roman"/>
            <w:strike/>
            <w:sz w:val="24"/>
            <w:szCs w:val="24"/>
            <w:rPrChange w:id="7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PROPOSTA 1 </w:t>
        </w:r>
      </w:ins>
    </w:p>
    <w:p w:rsidR="00740FF4" w:rsidRPr="003B79FE" w:rsidRDefault="00B071B2" w:rsidP="00740FF4">
      <w:pPr>
        <w:spacing w:after="0" w:line="360" w:lineRule="auto"/>
        <w:jc w:val="both"/>
        <w:rPr>
          <w:ins w:id="75" w:author="mma" w:date="2017-08-02T14:52:00Z"/>
          <w:rFonts w:ascii="Times New Roman" w:hAnsi="Times New Roman"/>
          <w:strike/>
          <w:sz w:val="24"/>
          <w:szCs w:val="24"/>
          <w:rPrChange w:id="76" w:author="mma" w:date="2017-08-02T15:24:00Z">
            <w:rPr>
              <w:ins w:id="77" w:author="mma" w:date="2017-08-02T14:52:00Z"/>
              <w:rFonts w:ascii="Times New Roman" w:hAnsi="Times New Roman"/>
              <w:sz w:val="24"/>
              <w:szCs w:val="24"/>
            </w:rPr>
          </w:rPrChange>
        </w:rPr>
      </w:pPr>
      <w:r w:rsidRPr="003B79FE">
        <w:rPr>
          <w:rFonts w:ascii="Times New Roman" w:hAnsi="Times New Roman"/>
          <w:strike/>
          <w:sz w:val="24"/>
          <w:szCs w:val="24"/>
          <w:rPrChange w:id="78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I – Aquíferos ou sistemas aquíferos que contribuem </w:t>
      </w:r>
      <w:del w:id="79" w:author="mma" w:date="2017-08-02T14:12:00Z">
        <w:r w:rsidRPr="003B79FE" w:rsidDel="009529A2">
          <w:rPr>
            <w:rFonts w:ascii="Times New Roman" w:hAnsi="Times New Roman"/>
            <w:strike/>
            <w:sz w:val="24"/>
            <w:szCs w:val="24"/>
            <w:rPrChange w:id="8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a </w:delText>
        </w:r>
      </w:del>
      <w:ins w:id="81" w:author="mma" w:date="2017-08-02T14:12:00Z">
        <w:r w:rsidR="009529A2" w:rsidRPr="003B79FE">
          <w:rPr>
            <w:rFonts w:ascii="Times New Roman" w:hAnsi="Times New Roman"/>
            <w:strike/>
            <w:sz w:val="24"/>
            <w:szCs w:val="24"/>
            <w:rPrChange w:id="82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para vazão de base de</w:t>
        </w:r>
        <w:r w:rsidR="009529A2" w:rsidRPr="003B79FE">
          <w:rPr>
            <w:rFonts w:ascii="Times New Roman" w:hAnsi="Times New Roman"/>
            <w:strike/>
            <w:sz w:val="24"/>
            <w:szCs w:val="24"/>
            <w:rPrChange w:id="8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Pr="003B79FE">
        <w:rPr>
          <w:rFonts w:ascii="Times New Roman" w:hAnsi="Times New Roman"/>
          <w:strike/>
          <w:sz w:val="24"/>
          <w:szCs w:val="24"/>
          <w:rPrChange w:id="84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rio</w:t>
      </w:r>
      <w:del w:id="85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8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(</w:delText>
        </w:r>
      </w:del>
      <w:r w:rsidRPr="003B79FE">
        <w:rPr>
          <w:rFonts w:ascii="Times New Roman" w:hAnsi="Times New Roman"/>
          <w:strike/>
          <w:sz w:val="24"/>
          <w:szCs w:val="24"/>
          <w:rPrChange w:id="8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s</w:t>
      </w:r>
      <w:del w:id="88" w:author="mma" w:date="2017-08-02T14:03:00Z">
        <w:r w:rsidRPr="003B79FE" w:rsidDel="009529A2">
          <w:rPr>
            <w:rFonts w:ascii="Times New Roman" w:hAnsi="Times New Roman"/>
            <w:strike/>
            <w:sz w:val="24"/>
            <w:szCs w:val="24"/>
            <w:rPrChange w:id="8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)</w:delText>
        </w:r>
      </w:del>
      <w:r w:rsidRPr="003B79FE">
        <w:rPr>
          <w:rFonts w:ascii="Times New Roman" w:hAnsi="Times New Roman"/>
          <w:strike/>
          <w:sz w:val="24"/>
          <w:szCs w:val="24"/>
          <w:rPrChange w:id="90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de mesma </w:t>
      </w:r>
      <w:proofErr w:type="spellStart"/>
      <w:r w:rsidRPr="003B79FE">
        <w:rPr>
          <w:rFonts w:ascii="Times New Roman" w:hAnsi="Times New Roman"/>
          <w:strike/>
          <w:sz w:val="24"/>
          <w:szCs w:val="24"/>
          <w:rPrChange w:id="9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dominialidade</w:t>
      </w:r>
      <w:proofErr w:type="spellEnd"/>
      <w:r w:rsidRPr="003B79FE">
        <w:rPr>
          <w:rFonts w:ascii="Times New Roman" w:hAnsi="Times New Roman"/>
          <w:strike/>
          <w:sz w:val="24"/>
          <w:szCs w:val="24"/>
          <w:rPrChange w:id="92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, conectados no âmbito do mesmo Estado</w:t>
      </w:r>
      <w:ins w:id="93" w:author="mma" w:date="2017-08-02T14:17:00Z">
        <w:r w:rsidR="00EB102B" w:rsidRPr="003B79FE">
          <w:rPr>
            <w:rFonts w:ascii="Times New Roman" w:hAnsi="Times New Roman"/>
            <w:strike/>
            <w:sz w:val="24"/>
            <w:szCs w:val="24"/>
            <w:rPrChange w:id="9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.</w:t>
        </w:r>
      </w:ins>
      <w:r w:rsidRPr="003B79FE">
        <w:rPr>
          <w:rFonts w:ascii="Times New Roman" w:hAnsi="Times New Roman"/>
          <w:strike/>
          <w:sz w:val="24"/>
          <w:szCs w:val="24"/>
          <w:rPrChange w:id="95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del w:id="96" w:author="mma" w:date="2017-08-02T14:15:00Z">
        <w:r w:rsidRPr="003B79FE" w:rsidDel="00C20BF9">
          <w:rPr>
            <w:rFonts w:ascii="Times New Roman" w:hAnsi="Times New Roman"/>
            <w:strike/>
            <w:sz w:val="24"/>
            <w:szCs w:val="24"/>
            <w:rPrChange w:id="9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- </w:delText>
        </w:r>
      </w:del>
      <w:ins w:id="98" w:author="mma" w:date="2017-08-02T14:15:00Z">
        <w:r w:rsidR="00C20BF9" w:rsidRPr="003B79FE">
          <w:rPr>
            <w:rFonts w:ascii="Times New Roman" w:hAnsi="Times New Roman"/>
            <w:strike/>
            <w:sz w:val="24"/>
            <w:szCs w:val="24"/>
            <w:rPrChange w:id="9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por meio de</w:t>
        </w:r>
        <w:r w:rsidR="00C20BF9" w:rsidRPr="003B79FE">
          <w:rPr>
            <w:rFonts w:ascii="Times New Roman" w:hAnsi="Times New Roman"/>
            <w:strike/>
            <w:sz w:val="24"/>
            <w:szCs w:val="24"/>
            <w:rPrChange w:id="10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</w:ins>
      <w:r w:rsidRPr="003B79FE">
        <w:rPr>
          <w:rFonts w:ascii="Times New Roman" w:hAnsi="Times New Roman"/>
          <w:strike/>
          <w:sz w:val="24"/>
          <w:szCs w:val="24"/>
          <w:highlight w:val="yellow"/>
          <w:rPrChange w:id="10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3B79FE">
        <w:rPr>
          <w:rFonts w:ascii="Times New Roman" w:hAnsi="Times New Roman"/>
          <w:strike/>
          <w:sz w:val="24"/>
          <w:szCs w:val="24"/>
          <w:rPrChange w:id="102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Estaduais ou Distrital.</w:t>
      </w:r>
      <w:ins w:id="103" w:author="mma" w:date="2017-08-02T15:25:00Z">
        <w:r w:rsidR="006A2A91">
          <w:rPr>
            <w:rFonts w:ascii="Times New Roman" w:hAnsi="Times New Roman"/>
            <w:strike/>
            <w:sz w:val="24"/>
            <w:szCs w:val="24"/>
          </w:rPr>
          <w:t xml:space="preserve"> GANHOU POR VOTAÇÃO</w:t>
        </w:r>
      </w:ins>
    </w:p>
    <w:p w:rsidR="00740FF4" w:rsidRPr="003B79FE" w:rsidRDefault="00430023" w:rsidP="00740FF4">
      <w:pPr>
        <w:spacing w:after="0" w:line="360" w:lineRule="auto"/>
        <w:jc w:val="both"/>
        <w:rPr>
          <w:ins w:id="104" w:author="mma" w:date="2017-08-02T15:18:00Z"/>
          <w:rFonts w:ascii="Times New Roman" w:hAnsi="Times New Roman"/>
          <w:strike/>
          <w:sz w:val="24"/>
          <w:szCs w:val="24"/>
          <w:rPrChange w:id="105" w:author="mma" w:date="2017-08-02T15:24:00Z">
            <w:rPr>
              <w:ins w:id="106" w:author="mma" w:date="2017-08-02T15:18:00Z"/>
              <w:rFonts w:ascii="Times New Roman" w:hAnsi="Times New Roman"/>
              <w:sz w:val="24"/>
              <w:szCs w:val="24"/>
            </w:rPr>
          </w:rPrChange>
        </w:rPr>
      </w:pPr>
      <w:ins w:id="107" w:author="mma" w:date="2017-08-02T14:52:00Z">
        <w:r w:rsidRPr="003B79FE">
          <w:rPr>
            <w:rFonts w:ascii="Times New Roman" w:hAnsi="Times New Roman"/>
            <w:strike/>
            <w:sz w:val="24"/>
            <w:szCs w:val="24"/>
            <w:rPrChange w:id="10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2</w:t>
        </w:r>
      </w:ins>
      <w:ins w:id="109" w:author="mma" w:date="2017-08-02T14:23:00Z">
        <w:r w:rsidR="00740FF4" w:rsidRPr="003B79FE">
          <w:rPr>
            <w:rFonts w:ascii="Times New Roman" w:hAnsi="Times New Roman"/>
            <w:strike/>
            <w:sz w:val="24"/>
            <w:szCs w:val="24"/>
            <w:rPrChange w:id="11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1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I – </w:t>
        </w:r>
        <w:r w:rsidR="00740FF4" w:rsidRPr="003B79FE">
          <w:rPr>
            <w:rFonts w:ascii="Times New Roman" w:hAnsi="Times New Roman"/>
            <w:strike/>
            <w:sz w:val="24"/>
            <w:szCs w:val="24"/>
            <w:highlight w:val="yellow"/>
            <w:rPrChange w:id="112" w:author="mma" w:date="2017-08-02T15:24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Atos Regulatórios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Estaduais ou Distrital para a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quíferos ou sistemas aquíferos que contribuem para vazão de base de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</w:t>
        </w:r>
        <w:r w:rsidR="00740FF4" w:rsidRPr="003B79FE">
          <w:rPr>
            <w:rFonts w:ascii="Times New Roman" w:hAnsi="Times New Roman"/>
            <w:strike/>
            <w:sz w:val="24"/>
            <w:szCs w:val="24"/>
            <w:rPrChange w:id="11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rios de mesma </w:t>
        </w:r>
        <w:proofErr w:type="spellStart"/>
        <w:r w:rsidR="00740FF4" w:rsidRPr="003B79FE">
          <w:rPr>
            <w:rFonts w:ascii="Times New Roman" w:hAnsi="Times New Roman"/>
            <w:strike/>
            <w:sz w:val="24"/>
            <w:szCs w:val="24"/>
            <w:rPrChange w:id="11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dominialidade</w:t>
        </w:r>
        <w:proofErr w:type="spellEnd"/>
        <w:r w:rsidR="00740FF4" w:rsidRPr="003B79FE">
          <w:rPr>
            <w:rFonts w:ascii="Times New Roman" w:hAnsi="Times New Roman"/>
            <w:strike/>
            <w:sz w:val="24"/>
            <w:szCs w:val="24"/>
            <w:rPrChange w:id="11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, conectados no âmbito do mesmo Estado.</w:t>
        </w:r>
      </w:ins>
    </w:p>
    <w:p w:rsidR="00A41197" w:rsidRPr="003B79FE" w:rsidRDefault="00A41197" w:rsidP="00740FF4">
      <w:pPr>
        <w:spacing w:after="0" w:line="360" w:lineRule="auto"/>
        <w:jc w:val="both"/>
        <w:rPr>
          <w:ins w:id="119" w:author="mma" w:date="2017-08-02T14:23:00Z"/>
          <w:rFonts w:ascii="Times New Roman" w:hAnsi="Times New Roman"/>
          <w:strike/>
          <w:sz w:val="24"/>
          <w:szCs w:val="24"/>
          <w:rPrChange w:id="120" w:author="mma" w:date="2017-08-02T15:24:00Z">
            <w:rPr>
              <w:ins w:id="121" w:author="mma" w:date="2017-08-02T14:23:00Z"/>
              <w:rFonts w:ascii="Times New Roman" w:hAnsi="Times New Roman"/>
              <w:sz w:val="24"/>
              <w:szCs w:val="24"/>
            </w:rPr>
          </w:rPrChange>
        </w:rPr>
      </w:pPr>
      <w:ins w:id="122" w:author="mma" w:date="2017-08-02T15:18:00Z">
        <w:r w:rsidRPr="003B79FE">
          <w:rPr>
            <w:rFonts w:ascii="Times New Roman" w:hAnsi="Times New Roman"/>
            <w:strike/>
            <w:sz w:val="24"/>
            <w:szCs w:val="24"/>
            <w:rPrChange w:id="12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3 – Atos regulat</w:t>
        </w:r>
      </w:ins>
      <w:ins w:id="124" w:author="mma" w:date="2017-08-02T15:19:00Z">
        <w:r w:rsidRPr="003B79FE">
          <w:rPr>
            <w:rFonts w:ascii="Times New Roman" w:hAnsi="Times New Roman"/>
            <w:strike/>
            <w:sz w:val="24"/>
            <w:szCs w:val="24"/>
            <w:rPrChange w:id="12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órios em paragrafo </w:t>
        </w:r>
      </w:ins>
    </w:p>
    <w:p w:rsidR="00740FF4" w:rsidDel="00E03F6C" w:rsidRDefault="00740FF4" w:rsidP="00B071B2">
      <w:pPr>
        <w:spacing w:after="0" w:line="360" w:lineRule="auto"/>
        <w:jc w:val="both"/>
        <w:rPr>
          <w:del w:id="126" w:author="mma" w:date="2017-08-02T15:03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27" w:author="mma" w:date="2017-08-02T15:24:00Z"/>
          <w:rFonts w:ascii="Times New Roman" w:hAnsi="Times New Roman"/>
          <w:sz w:val="24"/>
          <w:szCs w:val="24"/>
        </w:rPr>
      </w:pPr>
    </w:p>
    <w:p w:rsidR="00B071B2" w:rsidDel="00E03F6C" w:rsidRDefault="00E03F6C" w:rsidP="00B071B2">
      <w:pPr>
        <w:spacing w:after="0" w:line="360" w:lineRule="auto"/>
        <w:jc w:val="both"/>
        <w:rPr>
          <w:del w:id="128" w:author="mma" w:date="2017-08-02T14:02:00Z"/>
          <w:rFonts w:ascii="Times New Roman" w:hAnsi="Times New Roman"/>
          <w:sz w:val="24"/>
          <w:szCs w:val="24"/>
        </w:rPr>
      </w:pPr>
      <w:ins w:id="129" w:author="mma" w:date="2017-08-02T15:24:00Z">
        <w:r w:rsidRPr="00E03F6C">
          <w:rPr>
            <w:rFonts w:ascii="Times New Roman" w:hAnsi="Times New Roman"/>
            <w:sz w:val="24"/>
            <w:szCs w:val="24"/>
            <w:rPrChange w:id="130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I – Aquíferos ou sistemas aquíferos que contribuem para vazão de base de</w:t>
        </w:r>
        <w:r w:rsidRPr="00E03F6C">
          <w:rPr>
            <w:rFonts w:ascii="Times New Roman" w:hAnsi="Times New Roman"/>
            <w:sz w:val="24"/>
            <w:szCs w:val="24"/>
            <w:rPrChange w:id="131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</w:t>
        </w:r>
        <w:r w:rsidRPr="00E03F6C">
          <w:rPr>
            <w:rFonts w:ascii="Times New Roman" w:hAnsi="Times New Roman"/>
            <w:sz w:val="24"/>
            <w:szCs w:val="24"/>
            <w:rPrChange w:id="132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rios de mesma </w:t>
        </w:r>
        <w:proofErr w:type="spellStart"/>
        <w:r w:rsidRPr="00E03F6C">
          <w:rPr>
            <w:rFonts w:ascii="Times New Roman" w:hAnsi="Times New Roman"/>
            <w:sz w:val="24"/>
            <w:szCs w:val="24"/>
            <w:rPrChange w:id="133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dominialidade</w:t>
        </w:r>
        <w:proofErr w:type="spellEnd"/>
        <w:r w:rsidRPr="00E03F6C">
          <w:rPr>
            <w:rFonts w:ascii="Times New Roman" w:hAnsi="Times New Roman"/>
            <w:sz w:val="24"/>
            <w:szCs w:val="24"/>
            <w:rPrChange w:id="134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, conectados no âmbito do mesmo Estado. por meio de</w:t>
        </w:r>
        <w:r w:rsidRPr="00E03F6C">
          <w:rPr>
            <w:rFonts w:ascii="Times New Roman" w:hAnsi="Times New Roman"/>
            <w:sz w:val="24"/>
            <w:szCs w:val="24"/>
            <w:rPrChange w:id="135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</w:t>
        </w:r>
        <w:r w:rsidRPr="00E03F6C">
          <w:rPr>
            <w:rFonts w:ascii="Times New Roman" w:hAnsi="Times New Roman"/>
            <w:sz w:val="24"/>
            <w:szCs w:val="24"/>
            <w:highlight w:val="yellow"/>
            <w:rPrChange w:id="136" w:author="mma" w:date="2017-08-02T15:24:00Z"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rPrChange>
          </w:rPr>
          <w:t>Atos Regulatórios</w:t>
        </w:r>
        <w:r w:rsidRPr="00E03F6C">
          <w:rPr>
            <w:rFonts w:ascii="Times New Roman" w:hAnsi="Times New Roman"/>
            <w:sz w:val="24"/>
            <w:szCs w:val="24"/>
            <w:rPrChange w:id="137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Estaduais ou Distrital.</w:t>
        </w:r>
      </w:ins>
    </w:p>
    <w:p w:rsidR="00E03F6C" w:rsidRDefault="00E03F6C" w:rsidP="00B071B2">
      <w:pPr>
        <w:spacing w:after="0" w:line="360" w:lineRule="auto"/>
        <w:jc w:val="both"/>
        <w:rPr>
          <w:ins w:id="138" w:author="mma" w:date="2017-08-02T15:24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39" w:author="mma" w:date="2017-08-02T15:24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40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ins w:id="141" w:author="mma" w:date="2017-08-02T14:12:00Z">
        <w:r w:rsidR="009529A2">
          <w:rPr>
            <w:rFonts w:ascii="Times New Roman" w:hAnsi="Times New Roman"/>
            <w:sz w:val="24"/>
            <w:szCs w:val="24"/>
          </w:rPr>
          <w:t>para vazão de base de</w:t>
        </w:r>
        <w:r w:rsidR="009529A2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a rio</w:t>
      </w:r>
      <w:del w:id="142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43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de outro Estado </w:t>
      </w:r>
      <w:ins w:id="144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45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Interestaduais.</w:t>
      </w:r>
    </w:p>
    <w:p w:rsidR="00B1760D" w:rsidRPr="00C7009B" w:rsidDel="00B1760D" w:rsidRDefault="00B1760D" w:rsidP="00B071B2">
      <w:pPr>
        <w:spacing w:after="0" w:line="360" w:lineRule="auto"/>
        <w:jc w:val="both"/>
        <w:rPr>
          <w:del w:id="146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Del="00EB102B" w:rsidRDefault="00B071B2" w:rsidP="00B1760D">
      <w:pPr>
        <w:spacing w:after="0" w:line="360" w:lineRule="auto"/>
        <w:jc w:val="both"/>
        <w:rPr>
          <w:del w:id="147" w:author="mma" w:date="2017-08-02T14:19:00Z"/>
          <w:rFonts w:ascii="Times New Roman" w:hAnsi="Times New Roman"/>
          <w:sz w:val="24"/>
          <w:szCs w:val="24"/>
        </w:rPr>
        <w:pPrChange w:id="148" w:author="mma" w:date="2017-08-02T12:07:00Z">
          <w:pPr>
            <w:spacing w:after="0" w:line="360" w:lineRule="auto"/>
            <w:ind w:left="426" w:hanging="426"/>
            <w:jc w:val="both"/>
          </w:pPr>
        </w:pPrChange>
      </w:pPr>
    </w:p>
    <w:p w:rsidR="009529A2" w:rsidRDefault="009529A2" w:rsidP="00B071B2">
      <w:pPr>
        <w:spacing w:after="0" w:line="360" w:lineRule="auto"/>
        <w:jc w:val="both"/>
        <w:rPr>
          <w:ins w:id="149" w:author="mma" w:date="2017-08-02T14:03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50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ins w:id="151" w:author="mma" w:date="2017-08-02T14:13:00Z">
        <w:r w:rsidR="009529A2">
          <w:rPr>
            <w:rFonts w:ascii="Times New Roman" w:hAnsi="Times New Roman"/>
            <w:sz w:val="24"/>
            <w:szCs w:val="24"/>
          </w:rPr>
          <w:t xml:space="preserve"> </w:t>
        </w:r>
        <w:r w:rsidR="009529A2">
          <w:rPr>
            <w:rFonts w:ascii="Times New Roman" w:hAnsi="Times New Roman"/>
            <w:sz w:val="24"/>
            <w:szCs w:val="24"/>
          </w:rPr>
          <w:t>para vazão de base de</w:t>
        </w:r>
      </w:ins>
      <w:r w:rsidRPr="00C7009B">
        <w:rPr>
          <w:rFonts w:ascii="Times New Roman" w:hAnsi="Times New Roman"/>
          <w:sz w:val="24"/>
          <w:szCs w:val="24"/>
        </w:rPr>
        <w:t xml:space="preserve"> a rio</w:t>
      </w:r>
      <w:del w:id="152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53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da União </w:t>
      </w:r>
      <w:ins w:id="154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55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entre ANA</w:t>
      </w:r>
      <w:ins w:id="156" w:author="mma" w:date="2017-08-02T14:14:00Z">
        <w:r w:rsidR="00B81674">
          <w:rPr>
            <w:rFonts w:ascii="Times New Roman" w:hAnsi="Times New Roman"/>
            <w:sz w:val="24"/>
            <w:szCs w:val="24"/>
          </w:rPr>
          <w:t xml:space="preserve"> e</w:t>
        </w:r>
      </w:ins>
      <w:del w:id="157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>,</w:delText>
        </w:r>
      </w:del>
      <w:r w:rsidRPr="00C7009B">
        <w:rPr>
          <w:rFonts w:ascii="Times New Roman" w:hAnsi="Times New Roman"/>
          <w:sz w:val="24"/>
          <w:szCs w:val="24"/>
        </w:rPr>
        <w:t xml:space="preserve"> Estados </w:t>
      </w:r>
      <w:del w:id="158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 xml:space="preserve">e </w:delText>
        </w:r>
      </w:del>
      <w:ins w:id="159" w:author="mma" w:date="2017-08-02T14:14:00Z">
        <w:r w:rsidR="00B81674">
          <w:rPr>
            <w:rFonts w:ascii="Times New Roman" w:hAnsi="Times New Roman"/>
            <w:sz w:val="24"/>
            <w:szCs w:val="24"/>
          </w:rPr>
          <w:t>ou</w:t>
        </w:r>
        <w:r w:rsidR="00B81674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Distrito Federal.</w:t>
      </w:r>
    </w:p>
    <w:p w:rsidR="00B1760D" w:rsidRPr="00C7009B" w:rsidRDefault="00B1760D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B1760D" w:rsidRDefault="00B071B2" w:rsidP="00B071B2">
      <w:pPr>
        <w:spacing w:after="0" w:line="360" w:lineRule="auto"/>
        <w:jc w:val="both"/>
        <w:rPr>
          <w:del w:id="160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lastRenderedPageBreak/>
        <w:t>§2°</w:t>
      </w:r>
      <w:ins w:id="161" w:author="mma" w:date="2017-08-02T15:29:00Z">
        <w:r w:rsidR="00CA35BC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 deste artigo, os órgãos gestores de recursos hídricos dos Estados ou do Distrito Federal deverão considerar as contribuições </w:t>
      </w:r>
      <w:del w:id="162" w:author="mma" w:date="2017-08-02T15:31:00Z">
        <w:r w:rsidRPr="00C7009B" w:rsidDel="00CA35BC">
          <w:rPr>
            <w:rFonts w:ascii="Times New Roman" w:hAnsi="Times New Roman"/>
            <w:sz w:val="24"/>
            <w:szCs w:val="24"/>
          </w:rPr>
          <w:delText>dos fluxos</w:delText>
        </w:r>
      </w:del>
      <w:ins w:id="163" w:author="mma" w:date="2017-08-02T15:31:00Z">
        <w:r w:rsidR="00CA35BC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</w:t>
      </w:r>
      <w:ins w:id="164" w:author="mma" w:date="2017-08-02T15:36:00Z">
        <w:r w:rsidR="00B34C39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II deste artigo, os órgãos gestores de recursos hídricos dos Estados e do Distrito Federal, envolvidos, </w:t>
      </w:r>
      <w:r w:rsidRPr="00B34C39">
        <w:rPr>
          <w:rFonts w:ascii="Times New Roman" w:hAnsi="Times New Roman"/>
          <w:sz w:val="24"/>
          <w:szCs w:val="24"/>
        </w:rPr>
        <w:t>articular-se-ão</w:t>
      </w:r>
      <w:r w:rsidRPr="00C7009B">
        <w:rPr>
          <w:rFonts w:ascii="Times New Roman" w:hAnsi="Times New Roman"/>
          <w:sz w:val="24"/>
          <w:szCs w:val="24"/>
        </w:rPr>
        <w:t xml:space="preserve"> entre si com vistas considerar as contribuições </w:t>
      </w:r>
      <w:del w:id="165" w:author="mma" w:date="2017-08-02T15:44:00Z">
        <w:r w:rsidRPr="00C7009B" w:rsidDel="003C4BAB">
          <w:rPr>
            <w:rFonts w:ascii="Times New Roman" w:hAnsi="Times New Roman"/>
            <w:sz w:val="24"/>
            <w:szCs w:val="24"/>
          </w:rPr>
          <w:delText>dos fluxos</w:delText>
        </w:r>
      </w:del>
      <w:ins w:id="166" w:author="mma" w:date="2017-08-02T15:44:00Z">
        <w:r w:rsidR="003C4BAB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§4° Na elaboração de Atos Regulatórios descritos no Inciso III deste artigo, a ANA articular-se-á com as autoridades outorgantes dos Estados e do Distrito Federal com vistas a considerar as contribuições diretas dos fluxos de base dos aquíferos à disponibilidade superficial, de forma a garantir a sustentabilidade do sistema hídrico.</w:t>
      </w:r>
    </w:p>
    <w:p w:rsidR="00B071B2" w:rsidRDefault="00B071B2" w:rsidP="00B071B2">
      <w:pPr>
        <w:spacing w:after="0" w:line="360" w:lineRule="auto"/>
        <w:ind w:left="426" w:hanging="426"/>
        <w:jc w:val="both"/>
        <w:rPr>
          <w:ins w:id="167" w:author="mma" w:date="2017-08-02T16:16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§5° Os </w:t>
      </w:r>
      <w:r w:rsidRPr="001C5A9A">
        <w:rPr>
          <w:rFonts w:ascii="Times New Roman" w:hAnsi="Times New Roman"/>
          <w:sz w:val="24"/>
          <w:szCs w:val="24"/>
          <w:highlight w:val="yellow"/>
          <w:rPrChange w:id="168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ins w:id="169" w:author="mma" w:date="2017-08-02T15:46:00Z">
        <w:r w:rsidR="003F6A19">
          <w:rPr>
            <w:rFonts w:ascii="Times New Roman" w:hAnsi="Times New Roman"/>
            <w:sz w:val="24"/>
            <w:szCs w:val="24"/>
          </w:rPr>
          <w:t xml:space="preserve">os </w:t>
        </w:r>
      </w:ins>
      <w:r w:rsidRPr="00C7009B">
        <w:rPr>
          <w:rFonts w:ascii="Times New Roman" w:hAnsi="Times New Roman"/>
          <w:sz w:val="24"/>
          <w:szCs w:val="24"/>
        </w:rPr>
        <w:t>aquífero</w:t>
      </w:r>
      <w:ins w:id="170" w:author="mma" w:date="2017-08-02T15:46:00Z">
        <w:r w:rsidR="003F6A19">
          <w:rPr>
            <w:rFonts w:ascii="Times New Roman" w:hAnsi="Times New Roman"/>
            <w:sz w:val="24"/>
            <w:szCs w:val="24"/>
          </w:rPr>
          <w:t>s</w:t>
        </w:r>
      </w:ins>
      <w:r w:rsidRPr="00C7009B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0917C2" w:rsidRDefault="000917C2" w:rsidP="000917C2">
      <w:pPr>
        <w:pStyle w:val="PargrafodaLista"/>
        <w:spacing w:after="0" w:line="360" w:lineRule="auto"/>
        <w:jc w:val="both"/>
        <w:rPr>
          <w:ins w:id="171" w:author="mma" w:date="2017-08-02T16:16:00Z"/>
          <w:rFonts w:ascii="Times New Roman" w:hAnsi="Times New Roman"/>
          <w:sz w:val="24"/>
          <w:szCs w:val="24"/>
        </w:rPr>
        <w:pPrChange w:id="172" w:author="mma" w:date="2017-08-02T16:16:00Z">
          <w:pPr>
            <w:spacing w:after="0" w:line="360" w:lineRule="auto"/>
            <w:ind w:left="426" w:hanging="426"/>
            <w:jc w:val="both"/>
          </w:pPr>
        </w:pPrChange>
      </w:pPr>
    </w:p>
    <w:p w:rsidR="000917C2" w:rsidRPr="000917C2" w:rsidDel="000917C2" w:rsidRDefault="000917C2" w:rsidP="000917C2">
      <w:pPr>
        <w:spacing w:after="0" w:line="360" w:lineRule="auto"/>
        <w:jc w:val="both"/>
        <w:rPr>
          <w:del w:id="173" w:author="mma" w:date="2017-08-02T16:22:00Z"/>
          <w:rFonts w:ascii="Times New Roman" w:hAnsi="Times New Roman"/>
          <w:sz w:val="24"/>
          <w:szCs w:val="24"/>
          <w:rPrChange w:id="174" w:author="mma" w:date="2017-08-02T16:19:00Z">
            <w:rPr>
              <w:del w:id="175" w:author="mma" w:date="2017-08-02T16:22:00Z"/>
            </w:rPr>
          </w:rPrChange>
        </w:rPr>
        <w:pPrChange w:id="176" w:author="mma" w:date="2017-08-02T16:19:00Z">
          <w:pPr>
            <w:spacing w:after="0" w:line="360" w:lineRule="auto"/>
            <w:ind w:left="426" w:hanging="426"/>
            <w:jc w:val="both"/>
          </w:pPr>
        </w:pPrChange>
      </w:pPr>
    </w:p>
    <w:p w:rsidR="00865BC8" w:rsidRDefault="00B071B2" w:rsidP="00B071B2">
      <w:pPr>
        <w:spacing w:after="0" w:line="360" w:lineRule="auto"/>
        <w:ind w:left="426" w:hanging="426"/>
        <w:jc w:val="both"/>
        <w:rPr>
          <w:ins w:id="177" w:author="mma" w:date="2017-08-02T16:14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</w:t>
      </w:r>
      <w:r w:rsidRPr="001C5A9A">
        <w:rPr>
          <w:rFonts w:ascii="Times New Roman" w:hAnsi="Times New Roman"/>
          <w:sz w:val="24"/>
          <w:szCs w:val="24"/>
          <w:highlight w:val="yellow"/>
          <w:rPrChange w:id="178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</w:t>
      </w:r>
      <w:ins w:id="179" w:author="mma" w:date="2017-08-02T15:48:00Z">
        <w:r w:rsidR="00B727EF">
          <w:rPr>
            <w:rFonts w:ascii="Times New Roman" w:hAnsi="Times New Roman"/>
            <w:sz w:val="24"/>
            <w:szCs w:val="24"/>
          </w:rPr>
          <w:t xml:space="preserve">, </w:t>
        </w:r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80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ouvidos comitês de bacias hidrográficas </w:t>
        </w:r>
      </w:ins>
      <w:ins w:id="181" w:author="mma" w:date="2017-08-02T15:50:00Z">
        <w:r w:rsidR="001E093C" w:rsidRPr="000917C2">
          <w:rPr>
            <w:rFonts w:ascii="Times New Roman" w:hAnsi="Times New Roman"/>
            <w:sz w:val="24"/>
            <w:szCs w:val="24"/>
            <w:highlight w:val="yellow"/>
            <w:rPrChange w:id="182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e conselhos, </w:t>
        </w:r>
      </w:ins>
      <w:ins w:id="183" w:author="mma" w:date="2017-08-02T15:48:00Z">
        <w:r w:rsidR="00B727EF" w:rsidRPr="000917C2">
          <w:rPr>
            <w:rFonts w:ascii="Times New Roman" w:hAnsi="Times New Roman"/>
            <w:sz w:val="24"/>
            <w:szCs w:val="24"/>
            <w:highlight w:val="yellow"/>
            <w:rPrChange w:id="184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>quando couber.</w:t>
        </w:r>
      </w:ins>
      <w:ins w:id="185" w:author="mma" w:date="2017-08-02T16:08:00Z">
        <w:r w:rsidR="00865BC8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865BC8" w:rsidRDefault="00865BC8" w:rsidP="00B071B2">
      <w:pPr>
        <w:spacing w:after="0" w:line="360" w:lineRule="auto"/>
        <w:ind w:left="426" w:hanging="426"/>
        <w:jc w:val="both"/>
        <w:rPr>
          <w:ins w:id="186" w:author="mma" w:date="2017-08-02T16:13:00Z"/>
          <w:rFonts w:ascii="Times New Roman" w:hAnsi="Times New Roman"/>
          <w:sz w:val="24"/>
          <w:szCs w:val="24"/>
        </w:rPr>
      </w:pPr>
    </w:p>
    <w:p w:rsidR="00B071B2" w:rsidRPr="00C7009B" w:rsidRDefault="00865BC8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ins w:id="187" w:author="mma" w:date="2017-08-02T16:08:00Z">
        <w:r>
          <w:rPr>
            <w:rFonts w:ascii="Times New Roman" w:hAnsi="Times New Roman"/>
            <w:sz w:val="24"/>
            <w:szCs w:val="24"/>
          </w:rPr>
          <w:t xml:space="preserve">(submeter a CTIL </w:t>
        </w:r>
      </w:ins>
      <w:ins w:id="188" w:author="mma" w:date="2017-08-02T16:13:00Z">
        <w:r>
          <w:rPr>
            <w:rFonts w:ascii="Times New Roman" w:hAnsi="Times New Roman"/>
            <w:sz w:val="24"/>
            <w:szCs w:val="24"/>
          </w:rPr>
          <w:t>–</w:t>
        </w:r>
      </w:ins>
      <w:ins w:id="189" w:author="mma" w:date="2017-08-02T16:08:00Z">
        <w:r>
          <w:rPr>
            <w:rFonts w:ascii="Times New Roman" w:hAnsi="Times New Roman"/>
            <w:sz w:val="24"/>
            <w:szCs w:val="24"/>
          </w:rPr>
          <w:t xml:space="preserve"> na legislaç</w:t>
        </w:r>
      </w:ins>
      <w:ins w:id="190" w:author="mma" w:date="2017-08-02T16:13:00Z">
        <w:r>
          <w:rPr>
            <w:rFonts w:ascii="Times New Roman" w:hAnsi="Times New Roman"/>
            <w:sz w:val="24"/>
            <w:szCs w:val="24"/>
          </w:rPr>
          <w:t>ão legal e infralegal o que cabe aos CBHS na emiss</w:t>
        </w:r>
      </w:ins>
      <w:ins w:id="191" w:author="mma" w:date="2017-08-02T16:14:00Z">
        <w:r>
          <w:rPr>
            <w:rFonts w:ascii="Times New Roman" w:hAnsi="Times New Roman"/>
            <w:sz w:val="24"/>
            <w:szCs w:val="24"/>
          </w:rPr>
          <w:t>ão de outorga.</w:t>
        </w:r>
      </w:ins>
      <w:del w:id="192" w:author="mma" w:date="2017-08-02T15:48:00Z">
        <w:r w:rsidR="00B071B2" w:rsidRPr="00923DED" w:rsidDel="00B727EF">
          <w:rPr>
            <w:rFonts w:ascii="Times New Roman" w:hAnsi="Times New Roman"/>
            <w:sz w:val="24"/>
            <w:szCs w:val="24"/>
          </w:rPr>
          <w:delText>.</w:delText>
        </w:r>
      </w:del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9D6BCB" w:rsidRDefault="007F0C6D" w:rsidP="00B071B2">
      <w:pPr>
        <w:spacing w:after="0" w:line="360" w:lineRule="auto"/>
        <w:ind w:left="426" w:hanging="426"/>
        <w:jc w:val="both"/>
        <w:rPr>
          <w:del w:id="193" w:author="mma" w:date="2017-08-02T14:01:00Z"/>
          <w:rFonts w:ascii="Times New Roman" w:hAnsi="Times New Roman"/>
          <w:sz w:val="24"/>
          <w:szCs w:val="24"/>
        </w:rPr>
      </w:pPr>
      <w:del w:id="194" w:author="mma" w:date="2017-08-02T14:01:00Z">
        <w:r w:rsidRPr="00565B91" w:rsidDel="009D6BCB">
          <w:rPr>
            <w:rFonts w:ascii="Times New Roman" w:hAnsi="Times New Roman"/>
            <w:sz w:val="24"/>
            <w:szCs w:val="24"/>
            <w:highlight w:val="yellow"/>
          </w:rPr>
          <w:delText>*Atos administrativos: Resolução, Resolução Conjunta, Marco Regulatório</w:delText>
        </w:r>
      </w:del>
    </w:p>
    <w:p w:rsidR="00F66F88" w:rsidRPr="003667CA" w:rsidDel="009D6BCB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95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Del="00D8429D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96" w:author="mma" w:date="2017-08-02T11:53:00Z"/>
          <w:rFonts w:ascii="Times New Roman" w:eastAsia="Times New Roman" w:hAnsi="Times New Roman"/>
          <w:sz w:val="24"/>
          <w:szCs w:val="24"/>
          <w:lang w:eastAsia="pt-BR"/>
        </w:rPr>
      </w:pPr>
      <w:del w:id="197" w:author="mma" w:date="2017-08-02T11:53:00Z"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Art</w:delText>
        </w:r>
        <w:r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.6°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No planejamento e na implantação de </w:delText>
        </w:r>
        <w:r w:rsidRPr="00F66F88" w:rsidDel="00D8429D">
          <w:rPr>
            <w:rFonts w:ascii="Times New Roman" w:hAnsi="Times New Roman"/>
            <w:color w:val="FF0000"/>
            <w:sz w:val="24"/>
            <w:szCs w:val="24"/>
          </w:rPr>
          <w:delText>novos pontos de monitoramento fluviométrico nas bacias hidrográficas</w:delText>
        </w:r>
        <w:r w:rsidRPr="00565B91" w:rsidDel="00D8429D">
          <w:rPr>
            <w:rFonts w:ascii="Times New Roman" w:hAnsi="Times New Roman"/>
            <w:sz w:val="24"/>
            <w:szCs w:val="24"/>
          </w:rPr>
          <w:delText>,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deverão ser considerados os aquíferos existentes para que a contribuição subterrânea possa ser corretamente medida. </w:delText>
        </w:r>
      </w:del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198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del w:id="199" w:author="mma" w:date="2017-08-02T16:30:00Z">
        <w:r w:rsidRPr="003667CA" w:rsidDel="001E4CD4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e </w:delText>
        </w:r>
      </w:del>
      <w:ins w:id="200" w:author="mma" w:date="2017-08-02T16:30:00Z">
        <w:r w:rsidR="001E4CD4">
          <w:rPr>
            <w:rFonts w:ascii="Times New Roman" w:eastAsia="Times New Roman" w:hAnsi="Times New Roman"/>
            <w:sz w:val="24"/>
            <w:szCs w:val="24"/>
            <w:lang w:eastAsia="pt-BR"/>
          </w:rPr>
          <w:t>ou</w:t>
        </w:r>
        <w:r w:rsidR="001E4CD4" w:rsidRPr="003667C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EA1D1B" w:rsidRDefault="00EA1D1B" w:rsidP="00F66F88">
      <w:pPr>
        <w:spacing w:after="0" w:line="360" w:lineRule="auto"/>
        <w:jc w:val="both"/>
        <w:rPr>
          <w:ins w:id="201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2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3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4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5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6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Default="00EA1D1B" w:rsidP="00EA1D1B">
      <w:pPr>
        <w:spacing w:after="0" w:line="360" w:lineRule="auto"/>
        <w:jc w:val="both"/>
        <w:rPr>
          <w:ins w:id="207" w:author="mma" w:date="2017-08-02T16:43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340482" w:rsidRDefault="00EA1D1B" w:rsidP="00EA1D1B">
      <w:pPr>
        <w:spacing w:after="0" w:line="360" w:lineRule="auto"/>
        <w:jc w:val="both"/>
        <w:rPr>
          <w:ins w:id="208" w:author="mma" w:date="2017-08-02T17:08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09" w:author="mma" w:date="2017-08-02T17:12:00Z">
            <w:rPr>
              <w:ins w:id="210" w:author="mma" w:date="2017-08-02T17:08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  <w:ins w:id="211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2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lastRenderedPageBreak/>
          <w:t>Art. 7º</w:t>
        </w:r>
      </w:ins>
      <w:ins w:id="213" w:author="mma" w:date="2017-08-02T17:12:00Z">
        <w:r w:rsid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(A)</w:t>
        </w:r>
      </w:ins>
      <w:ins w:id="214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5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A União</w:t>
        </w:r>
      </w:ins>
      <w:ins w:id="216" w:author="mma" w:date="2017-08-02T16:58:00Z">
        <w:r w:rsidR="00FE2D7D"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7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, em articulação com os estados e distrito federal, </w:t>
        </w:r>
      </w:ins>
      <w:ins w:id="218" w:author="mma" w:date="2017-08-02T16:40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9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deverá desenvolver e incentivar estudos em aquíferos interestaduais e </w:t>
        </w:r>
        <w:proofErr w:type="spellStart"/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0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transfronteiriços</w:t>
        </w:r>
        <w:proofErr w:type="spellEnd"/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1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com o objetivo de conhecer a contribuição do fluxo de base dos aquíferos para os rios de domínio da União.</w:t>
        </w:r>
      </w:ins>
    </w:p>
    <w:p w:rsidR="00340482" w:rsidRPr="00340482" w:rsidRDefault="00340482" w:rsidP="00EA1D1B">
      <w:pPr>
        <w:spacing w:after="0" w:line="360" w:lineRule="auto"/>
        <w:jc w:val="both"/>
        <w:rPr>
          <w:ins w:id="222" w:author="mma" w:date="2017-08-02T17:08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23" w:author="mma" w:date="2017-08-02T17:12:00Z">
            <w:rPr>
              <w:ins w:id="224" w:author="mma" w:date="2017-08-02T17:08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340482" w:rsidRPr="00340482" w:rsidRDefault="00340482" w:rsidP="00340482">
      <w:pPr>
        <w:spacing w:after="0" w:line="360" w:lineRule="auto"/>
        <w:jc w:val="both"/>
        <w:rPr>
          <w:ins w:id="225" w:author="mma" w:date="2017-08-02T17:08:00Z"/>
          <w:rFonts w:ascii="Times New Roman" w:eastAsia="Times New Roman" w:hAnsi="Times New Roman"/>
          <w:sz w:val="24"/>
          <w:szCs w:val="24"/>
          <w:lang w:eastAsia="pt-BR"/>
        </w:rPr>
      </w:pPr>
      <w:ins w:id="226" w:author="mma" w:date="2017-08-02T17:08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7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Art. 7º</w:t>
        </w:r>
      </w:ins>
      <w:ins w:id="228" w:author="mma" w:date="2017-08-02T17:12:00Z">
        <w:r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(B)</w:t>
        </w:r>
      </w:ins>
      <w:ins w:id="229" w:author="mma" w:date="2017-08-02T17:08:00Z">
        <w:r w:rsidRPr="0034048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30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 xml:space="preserve"> A União, em articulação com os estados e distrito federal, priorizará o desenvolvimento e o incentivo de estudos em aquíferos com o objetivo de conhecer a contribuição do fluxo de base dos aquíferos para os rios de domínio da União.</w:t>
        </w:r>
      </w:ins>
    </w:p>
    <w:p w:rsidR="009718F9" w:rsidRDefault="009718F9" w:rsidP="00EA1D1B">
      <w:pPr>
        <w:spacing w:after="0" w:line="360" w:lineRule="auto"/>
        <w:jc w:val="both"/>
        <w:rPr>
          <w:ins w:id="231" w:author="mma" w:date="2017-08-02T16:55:00Z"/>
          <w:rFonts w:ascii="Times New Roman" w:eastAsia="Times New Roman" w:hAnsi="Times New Roman"/>
          <w:sz w:val="24"/>
          <w:szCs w:val="24"/>
          <w:lang w:eastAsia="pt-BR"/>
        </w:rPr>
      </w:pPr>
    </w:p>
    <w:p w:rsidR="009718F9" w:rsidRPr="009718F9" w:rsidRDefault="009718F9" w:rsidP="009718F9">
      <w:pPr>
        <w:spacing w:after="0" w:line="360" w:lineRule="auto"/>
        <w:jc w:val="both"/>
        <w:rPr>
          <w:ins w:id="232" w:author="mma" w:date="2017-08-02T16:55:00Z"/>
          <w:rFonts w:ascii="Times New Roman" w:eastAsia="Times New Roman" w:hAnsi="Times New Roman"/>
          <w:sz w:val="24"/>
          <w:szCs w:val="24"/>
          <w:lang w:eastAsia="pt-BR"/>
        </w:rPr>
      </w:pPr>
      <w:ins w:id="233" w:author="mma" w:date="2017-08-02T16:55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Parágrafo Único: </w:t>
        </w:r>
      </w:ins>
      <w:ins w:id="234" w:author="mma" w:date="2017-08-02T16:58:00Z">
        <w:r w:rsidR="00FE2D7D">
          <w:rPr>
            <w:rFonts w:ascii="Times New Roman" w:eastAsia="Times New Roman" w:hAnsi="Times New Roman"/>
            <w:sz w:val="24"/>
            <w:szCs w:val="24"/>
            <w:lang w:eastAsia="pt-BR"/>
          </w:rPr>
          <w:t>A união deverá se articular com o</w:t>
        </w:r>
      </w:ins>
      <w:ins w:id="235" w:author="mma" w:date="2017-08-02T16:55:00Z">
        <w:r w:rsidRPr="009718F9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s Estados </w:t>
        </w:r>
        <w:r w:rsidRPr="00FE2D7D">
          <w:rPr>
            <w:rFonts w:ascii="Times New Roman" w:eastAsia="Times New Roman" w:hAnsi="Times New Roman"/>
            <w:strike/>
            <w:sz w:val="24"/>
            <w:szCs w:val="24"/>
            <w:lang w:eastAsia="pt-BR"/>
            <w:rPrChange w:id="236" w:author="mma" w:date="2017-08-02T16:59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poderão se articular</w:t>
        </w:r>
        <w:r w:rsidRPr="009718F9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para o desenvolvimento de estudos e pesquisas sobre a conectividade entre águas superficiais e subterrâneas visando ao fortalecimento da gestão integrada dos recursos hídricos superficiais e subterrâneos.</w:t>
        </w:r>
      </w:ins>
    </w:p>
    <w:p w:rsidR="00EA1D1B" w:rsidRDefault="00EA1D1B" w:rsidP="00EA1D1B">
      <w:pPr>
        <w:spacing w:after="0" w:line="360" w:lineRule="auto"/>
        <w:jc w:val="both"/>
        <w:rPr>
          <w:ins w:id="237" w:author="mma" w:date="2017-08-02T16:44:00Z"/>
          <w:rFonts w:ascii="Times New Roman" w:eastAsia="Times New Roman" w:hAnsi="Times New Roman"/>
          <w:sz w:val="24"/>
          <w:szCs w:val="24"/>
          <w:lang w:eastAsia="pt-BR"/>
        </w:rPr>
      </w:pPr>
      <w:ins w:id="238" w:author="mma" w:date="2017-08-02T16:40:00Z">
        <w:r w:rsidRPr="00EA1D1B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</w:p>
    <w:p w:rsidR="00EA1D1B" w:rsidRDefault="00EA1D1B" w:rsidP="00EA1D1B">
      <w:pPr>
        <w:spacing w:after="0" w:line="360" w:lineRule="auto"/>
        <w:jc w:val="both"/>
        <w:rPr>
          <w:ins w:id="239" w:author="mma" w:date="2017-08-02T16:42:00Z"/>
          <w:rFonts w:ascii="Times New Roman" w:eastAsia="Times New Roman" w:hAnsi="Times New Roman"/>
          <w:sz w:val="24"/>
          <w:szCs w:val="24"/>
          <w:lang w:eastAsia="pt-BR"/>
        </w:rPr>
      </w:pPr>
      <w:ins w:id="240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>Art. 7</w:t>
        </w:r>
      </w:ins>
      <w:ins w:id="241" w:author="mma" w:date="2017-08-02T17:15:00Z">
        <w:r w:rsidR="008B4C5A">
          <w:rPr>
            <w:rFonts w:ascii="Times New Roman" w:eastAsia="Times New Roman" w:hAnsi="Times New Roman"/>
            <w:sz w:val="24"/>
            <w:szCs w:val="24"/>
            <w:lang w:eastAsia="pt-BR"/>
          </w:rPr>
          <w:t>(</w:t>
        </w:r>
      </w:ins>
      <w:ins w:id="242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>B</w:t>
        </w:r>
      </w:ins>
      <w:ins w:id="243" w:author="mma" w:date="2017-08-02T17:15:00Z">
        <w:r w:rsidR="008B4C5A">
          <w:rPr>
            <w:rFonts w:ascii="Times New Roman" w:eastAsia="Times New Roman" w:hAnsi="Times New Roman"/>
            <w:sz w:val="24"/>
            <w:szCs w:val="24"/>
            <w:lang w:eastAsia="pt-BR"/>
          </w:rPr>
          <w:t>)</w:t>
        </w:r>
      </w:ins>
      <w:ins w:id="244" w:author="mma" w:date="2017-08-02T16:44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 </w:t>
        </w:r>
      </w:ins>
      <w:ins w:id="245" w:author="mma" w:date="2017-08-02T16:58:00Z">
        <w:r w:rsidR="00FE2D7D">
          <w:rPr>
            <w:rFonts w:ascii="Times New Roman" w:eastAsia="Times New Roman" w:hAnsi="Times New Roman"/>
            <w:sz w:val="24"/>
            <w:szCs w:val="24"/>
            <w:lang w:eastAsia="pt-BR"/>
          </w:rPr>
          <w:t>A união e os</w:t>
        </w:r>
      </w:ins>
      <w:ins w:id="246" w:author="mma" w:date="2017-08-02T16:40:00Z">
        <w:r w:rsidRPr="00EA1D1B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Estados poderão se articular para o desenvolvimento de estudos e pesquisas sobre a conectividade entre águas superficiais e subterrâneas visando ao fortalecimento da gestão integrada dos recursos hídricos superficiais e subterrâneos.</w:t>
        </w:r>
      </w:ins>
    </w:p>
    <w:p w:rsidR="00EA1D1B" w:rsidRPr="00EA1D1B" w:rsidRDefault="00EA1D1B" w:rsidP="00EA1D1B">
      <w:pPr>
        <w:spacing w:after="0" w:line="360" w:lineRule="auto"/>
        <w:jc w:val="both"/>
        <w:rPr>
          <w:ins w:id="247" w:author="mma" w:date="2017-08-02T16:40:00Z"/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EA1D1B" w:rsidDel="00340482" w:rsidRDefault="00EA1D1B" w:rsidP="00F66F88">
      <w:pPr>
        <w:spacing w:after="0" w:line="360" w:lineRule="auto"/>
        <w:jc w:val="both"/>
        <w:rPr>
          <w:del w:id="248" w:author="mma" w:date="2017-08-02T17:15:00Z"/>
          <w:rFonts w:ascii="Times New Roman" w:eastAsia="Times New Roman" w:hAnsi="Times New Roman"/>
          <w:sz w:val="24"/>
          <w:szCs w:val="24"/>
          <w:lang w:val="x-none" w:eastAsia="pt-BR"/>
          <w:rPrChange w:id="249" w:author="mma" w:date="2017-08-02T16:43:00Z">
            <w:rPr>
              <w:del w:id="250" w:author="mma" w:date="2017-08-02T17:15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251" w:author="mma" w:date="2017-08-02T16:39:00Z"/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União, em articulação com os órgãos gestores estaduais</w:t>
      </w:r>
      <w:ins w:id="252" w:author="mma" w:date="2017-08-02T16:30:00Z">
        <w:r w:rsidR="001E4CD4">
          <w:rPr>
            <w:rFonts w:ascii="Times New Roman" w:eastAsia="Times New Roman" w:hAnsi="Times New Roman"/>
            <w:color w:val="FF0000"/>
            <w:sz w:val="24"/>
            <w:szCs w:val="24"/>
            <w:lang w:eastAsia="pt-BR"/>
          </w:rPr>
          <w:t xml:space="preserve"> e distrital</w:t>
        </w:r>
      </w:ins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EA1D1B" w:rsidRPr="00F66F88" w:rsidRDefault="00EA1D1B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93A" w:rsidRDefault="007A793A">
      <w:pPr>
        <w:spacing w:after="0" w:line="240" w:lineRule="auto"/>
      </w:pPr>
      <w:r>
        <w:separator/>
      </w:r>
    </w:p>
  </w:endnote>
  <w:endnote w:type="continuationSeparator" w:id="0">
    <w:p w:rsidR="007A793A" w:rsidRDefault="007A7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del w:id="253" w:author="mma" w:date="2017-08-02T17:21:00Z">
      <w:r w:rsidR="00B81D43" w:rsidDel="00D72B88">
        <w:delText>3</w:delText>
      </w:r>
      <w:r w:rsidR="00896392" w:rsidDel="00D72B88">
        <w:delText>1</w:delText>
      </w:r>
    </w:del>
    <w:ins w:id="254" w:author="mma" w:date="2017-08-02T17:21:00Z">
      <w:r w:rsidR="00D72B88">
        <w:t>02</w:t>
      </w:r>
    </w:ins>
    <w:r w:rsidR="00D90D60">
      <w:t>/</w:t>
    </w:r>
    <w:ins w:id="255" w:author="mma" w:date="2017-08-02T17:21:00Z">
      <w:r w:rsidR="00D72B88">
        <w:t>agosto</w:t>
      </w:r>
    </w:ins>
    <w:del w:id="256" w:author="mma" w:date="2017-08-02T17:21:00Z">
      <w:r w:rsidR="00D90D60" w:rsidDel="00D72B88">
        <w:delText>0</w:delText>
      </w:r>
      <w:r w:rsidR="00B81D43" w:rsidDel="00D72B88">
        <w:delText>5</w:delText>
      </w:r>
    </w:del>
    <w:r w:rsidR="00D90D60">
      <w:t>/</w:t>
    </w:r>
    <w:r w:rsidRPr="00B33A16">
      <w:t>1</w:t>
    </w:r>
    <w:r w:rsidR="00D90D60">
      <w:t>7</w:t>
    </w:r>
  </w:p>
  <w:p w:rsidR="0082734E" w:rsidRPr="0082734E" w:rsidRDefault="007A793A">
    <w:pPr>
      <w:pStyle w:val="Rodap"/>
      <w:jc w:val="center"/>
    </w:pPr>
  </w:p>
  <w:p w:rsidR="002725B4" w:rsidRDefault="007A793A">
    <w:pPr>
      <w:pStyle w:val="Rodap"/>
      <w:jc w:val="center"/>
    </w:pPr>
  </w:p>
  <w:p w:rsidR="00E14AAE" w:rsidRPr="005241B2" w:rsidRDefault="007A793A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7A793A" w:rsidP="005241B2">
    <w:pPr>
      <w:pStyle w:val="Rodap"/>
      <w:jc w:val="both"/>
      <w:rPr>
        <w:sz w:val="20"/>
        <w:szCs w:val="20"/>
      </w:rPr>
    </w:pPr>
  </w:p>
  <w:p w:rsidR="00F022FB" w:rsidRDefault="007A793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93A" w:rsidRDefault="007A793A">
      <w:pPr>
        <w:spacing w:after="0" w:line="240" w:lineRule="auto"/>
      </w:pPr>
      <w:r>
        <w:separator/>
      </w:r>
    </w:p>
  </w:footnote>
  <w:footnote w:type="continuationSeparator" w:id="0">
    <w:p w:rsidR="007A793A" w:rsidRDefault="007A7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ma">
    <w15:presenceInfo w15:providerId="None" w15:userId="m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88"/>
    <w:rsid w:val="00002528"/>
    <w:rsid w:val="00014EB6"/>
    <w:rsid w:val="000357C5"/>
    <w:rsid w:val="000606C4"/>
    <w:rsid w:val="000804F0"/>
    <w:rsid w:val="000876EA"/>
    <w:rsid w:val="000917C2"/>
    <w:rsid w:val="000C50E3"/>
    <w:rsid w:val="000D769E"/>
    <w:rsid w:val="00151290"/>
    <w:rsid w:val="001516A3"/>
    <w:rsid w:val="00191851"/>
    <w:rsid w:val="0019464F"/>
    <w:rsid w:val="001954A4"/>
    <w:rsid w:val="001A6E13"/>
    <w:rsid w:val="001B0424"/>
    <w:rsid w:val="001C5A9A"/>
    <w:rsid w:val="001D7127"/>
    <w:rsid w:val="001E093C"/>
    <w:rsid w:val="001E4CD4"/>
    <w:rsid w:val="00225625"/>
    <w:rsid w:val="00227D4C"/>
    <w:rsid w:val="0025328F"/>
    <w:rsid w:val="00266A4C"/>
    <w:rsid w:val="002A3FAC"/>
    <w:rsid w:val="002C41BC"/>
    <w:rsid w:val="002F18CF"/>
    <w:rsid w:val="002F1BA2"/>
    <w:rsid w:val="00300BBF"/>
    <w:rsid w:val="00301B27"/>
    <w:rsid w:val="00340482"/>
    <w:rsid w:val="00343C6D"/>
    <w:rsid w:val="00345720"/>
    <w:rsid w:val="00356FCB"/>
    <w:rsid w:val="00372F43"/>
    <w:rsid w:val="00385AA6"/>
    <w:rsid w:val="003B53EF"/>
    <w:rsid w:val="003B79FE"/>
    <w:rsid w:val="003C4BAB"/>
    <w:rsid w:val="003F3070"/>
    <w:rsid w:val="003F6A19"/>
    <w:rsid w:val="0041657A"/>
    <w:rsid w:val="004226BC"/>
    <w:rsid w:val="00430023"/>
    <w:rsid w:val="00434CFA"/>
    <w:rsid w:val="00440E02"/>
    <w:rsid w:val="00470AA4"/>
    <w:rsid w:val="004902C5"/>
    <w:rsid w:val="00490739"/>
    <w:rsid w:val="0049663E"/>
    <w:rsid w:val="004A54E9"/>
    <w:rsid w:val="004B39B8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92293"/>
    <w:rsid w:val="005A02A8"/>
    <w:rsid w:val="005A5A8D"/>
    <w:rsid w:val="005B5F9B"/>
    <w:rsid w:val="005B7842"/>
    <w:rsid w:val="005D7322"/>
    <w:rsid w:val="005E1332"/>
    <w:rsid w:val="00602B1A"/>
    <w:rsid w:val="0061415F"/>
    <w:rsid w:val="006565B4"/>
    <w:rsid w:val="00656A27"/>
    <w:rsid w:val="006700DB"/>
    <w:rsid w:val="00690566"/>
    <w:rsid w:val="006A2A91"/>
    <w:rsid w:val="006D636E"/>
    <w:rsid w:val="006F5063"/>
    <w:rsid w:val="00707861"/>
    <w:rsid w:val="007154B7"/>
    <w:rsid w:val="00725A24"/>
    <w:rsid w:val="007304AE"/>
    <w:rsid w:val="00740FF4"/>
    <w:rsid w:val="00770F2A"/>
    <w:rsid w:val="00775AAA"/>
    <w:rsid w:val="00783ABF"/>
    <w:rsid w:val="00784CFD"/>
    <w:rsid w:val="00792F01"/>
    <w:rsid w:val="007A793A"/>
    <w:rsid w:val="007B7F57"/>
    <w:rsid w:val="007E5A78"/>
    <w:rsid w:val="007F0C6D"/>
    <w:rsid w:val="00816642"/>
    <w:rsid w:val="008232FB"/>
    <w:rsid w:val="008375EE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91273E"/>
    <w:rsid w:val="00913F58"/>
    <w:rsid w:val="009206A5"/>
    <w:rsid w:val="00920A9F"/>
    <w:rsid w:val="00922D48"/>
    <w:rsid w:val="00925CF5"/>
    <w:rsid w:val="009529A2"/>
    <w:rsid w:val="009718F9"/>
    <w:rsid w:val="009A06D9"/>
    <w:rsid w:val="009A0ED5"/>
    <w:rsid w:val="009D6BCB"/>
    <w:rsid w:val="009E3B15"/>
    <w:rsid w:val="009E4D46"/>
    <w:rsid w:val="009E69E8"/>
    <w:rsid w:val="00A07F4B"/>
    <w:rsid w:val="00A3541B"/>
    <w:rsid w:val="00A41197"/>
    <w:rsid w:val="00A65F09"/>
    <w:rsid w:val="00A70DF0"/>
    <w:rsid w:val="00A7180C"/>
    <w:rsid w:val="00A830C0"/>
    <w:rsid w:val="00A94C8E"/>
    <w:rsid w:val="00AB7847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B3CA8"/>
    <w:rsid w:val="00C04CEA"/>
    <w:rsid w:val="00C20BF9"/>
    <w:rsid w:val="00C22961"/>
    <w:rsid w:val="00C30F41"/>
    <w:rsid w:val="00C51FAD"/>
    <w:rsid w:val="00C5388E"/>
    <w:rsid w:val="00C8418E"/>
    <w:rsid w:val="00C878F9"/>
    <w:rsid w:val="00CA35BC"/>
    <w:rsid w:val="00CA5F82"/>
    <w:rsid w:val="00CC5B7F"/>
    <w:rsid w:val="00CC6C17"/>
    <w:rsid w:val="00CD19A1"/>
    <w:rsid w:val="00CE4174"/>
    <w:rsid w:val="00CE60B3"/>
    <w:rsid w:val="00CF48E8"/>
    <w:rsid w:val="00D13531"/>
    <w:rsid w:val="00D13E1E"/>
    <w:rsid w:val="00D31644"/>
    <w:rsid w:val="00D4542F"/>
    <w:rsid w:val="00D72B88"/>
    <w:rsid w:val="00D8429D"/>
    <w:rsid w:val="00D90D60"/>
    <w:rsid w:val="00DA3614"/>
    <w:rsid w:val="00DA641D"/>
    <w:rsid w:val="00DC5950"/>
    <w:rsid w:val="00E03F6C"/>
    <w:rsid w:val="00E117CA"/>
    <w:rsid w:val="00E17742"/>
    <w:rsid w:val="00E17A5E"/>
    <w:rsid w:val="00E17E64"/>
    <w:rsid w:val="00E35CF6"/>
    <w:rsid w:val="00E40DD1"/>
    <w:rsid w:val="00E52CE1"/>
    <w:rsid w:val="00E72B92"/>
    <w:rsid w:val="00EA1D1B"/>
    <w:rsid w:val="00EB102B"/>
    <w:rsid w:val="00EB3602"/>
    <w:rsid w:val="00EC4F46"/>
    <w:rsid w:val="00F00FF8"/>
    <w:rsid w:val="00F15904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0599E"/>
  <w15:docId w15:val="{0DE5A7A9-2770-4536-9DBC-440AB2FF0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1E706-4A04-4129-8827-40ECEAE9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2220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mma</cp:lastModifiedBy>
  <cp:revision>72</cp:revision>
  <dcterms:created xsi:type="dcterms:W3CDTF">2017-06-14T19:54:00Z</dcterms:created>
  <dcterms:modified xsi:type="dcterms:W3CDTF">2017-08-02T20:22:00Z</dcterms:modified>
</cp:coreProperties>
</file>